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111" w:rsidRPr="00BC6BBB" w:rsidRDefault="00307808">
      <w:pPr>
        <w:suppressAutoHyphens/>
        <w:spacing w:after="0" w:line="360" w:lineRule="auto"/>
        <w:jc w:val="right"/>
        <w:rPr>
          <w:rFonts w:ascii="Cambria" w:eastAsia="Times New Roman" w:hAnsi="Cambria" w:cs="Arial"/>
          <w:b/>
          <w:lang w:eastAsia="ar-SA"/>
        </w:rPr>
      </w:pPr>
      <w:r w:rsidRPr="00BC6BBB">
        <w:rPr>
          <w:rFonts w:ascii="Cambria" w:eastAsia="Times New Roman" w:hAnsi="Cambria" w:cs="Arial"/>
          <w:b/>
          <w:lang w:eastAsia="ar-SA"/>
        </w:rPr>
        <w:t xml:space="preserve">załącznik nr </w:t>
      </w:r>
      <w:r w:rsidR="009D62D1">
        <w:rPr>
          <w:rFonts w:ascii="Cambria" w:eastAsia="Times New Roman" w:hAnsi="Cambria" w:cs="Arial"/>
          <w:b/>
          <w:lang w:eastAsia="ar-SA"/>
        </w:rPr>
        <w:t>6</w:t>
      </w:r>
      <w:r w:rsidR="007435C9">
        <w:rPr>
          <w:rFonts w:ascii="Cambria" w:eastAsia="Times New Roman" w:hAnsi="Cambria" w:cs="Arial"/>
          <w:b/>
          <w:lang w:eastAsia="ar-SA"/>
        </w:rPr>
        <w:t>c</w:t>
      </w:r>
      <w:r w:rsidRPr="00BC6BBB">
        <w:rPr>
          <w:rFonts w:ascii="Cambria" w:eastAsia="Times New Roman" w:hAnsi="Cambria" w:cs="Arial"/>
          <w:b/>
          <w:lang w:eastAsia="ar-SA"/>
        </w:rPr>
        <w:t xml:space="preserve"> do SWZ</w:t>
      </w:r>
    </w:p>
    <w:p w:rsidR="004D4111" w:rsidRDefault="004D4111">
      <w:pPr>
        <w:suppressAutoHyphens/>
        <w:spacing w:after="0" w:line="360" w:lineRule="auto"/>
        <w:jc w:val="center"/>
        <w:rPr>
          <w:rFonts w:ascii="Cambria" w:eastAsia="Times New Roman" w:hAnsi="Cambria" w:cs="Arial"/>
          <w:b/>
          <w:lang w:eastAsia="ar-SA"/>
        </w:rPr>
      </w:pPr>
    </w:p>
    <w:p w:rsidR="004D4111" w:rsidRPr="00F64EC0" w:rsidRDefault="00307808">
      <w:pPr>
        <w:suppressAutoHyphens/>
        <w:spacing w:after="0" w:line="360" w:lineRule="auto"/>
        <w:jc w:val="center"/>
        <w:rPr>
          <w:rFonts w:ascii="Cambria" w:eastAsia="Times New Roman" w:hAnsi="Cambria" w:cs="Arial"/>
          <w:b/>
          <w:lang w:eastAsia="ar-SA"/>
        </w:rPr>
      </w:pPr>
      <w:r w:rsidRPr="00F64EC0">
        <w:rPr>
          <w:rFonts w:ascii="Cambria" w:eastAsia="Times New Roman" w:hAnsi="Cambria" w:cs="Arial"/>
          <w:b/>
          <w:lang w:eastAsia="ar-SA"/>
        </w:rPr>
        <w:t>Wzór umowy w sprawie zamówienia publicznego</w:t>
      </w:r>
    </w:p>
    <w:p w:rsidR="004D4111" w:rsidRPr="00F64EC0" w:rsidRDefault="004D4111">
      <w:pPr>
        <w:suppressAutoHyphens/>
        <w:spacing w:after="0" w:line="360" w:lineRule="auto"/>
        <w:jc w:val="center"/>
        <w:rPr>
          <w:rFonts w:ascii="Cambria" w:eastAsia="Times New Roman" w:hAnsi="Cambria" w:cs="Arial"/>
          <w:b/>
          <w:lang w:eastAsia="ar-SA"/>
        </w:rPr>
      </w:pPr>
    </w:p>
    <w:p w:rsidR="004D4111" w:rsidRPr="00F64EC0" w:rsidRDefault="00307808">
      <w:pPr>
        <w:suppressAutoHyphens/>
        <w:spacing w:after="0" w:line="360" w:lineRule="auto"/>
        <w:jc w:val="center"/>
        <w:rPr>
          <w:rFonts w:ascii="Cambria" w:eastAsia="Times New Roman" w:hAnsi="Cambria" w:cs="Arial"/>
          <w:b/>
          <w:i/>
          <w:lang w:eastAsia="ar-SA"/>
        </w:rPr>
      </w:pPr>
      <w:r w:rsidRPr="00F64EC0">
        <w:rPr>
          <w:rFonts w:ascii="Cambria" w:eastAsia="Times New Roman" w:hAnsi="Cambria" w:cs="Arial"/>
          <w:b/>
          <w:i/>
          <w:lang w:eastAsia="ar-SA"/>
        </w:rPr>
        <w:t>Umowa nr -____</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Zawarta dnia .................. w </w:t>
      </w:r>
      <w:r w:rsidR="00530055">
        <w:rPr>
          <w:rFonts w:ascii="Cambria" w:eastAsia="Times New Roman" w:hAnsi="Cambria" w:cs="Arial"/>
          <w:lang w:eastAsia="ar-SA"/>
        </w:rPr>
        <w:t>Warszawie</w:t>
      </w:r>
      <w:r w:rsidRPr="00F64EC0">
        <w:rPr>
          <w:rFonts w:ascii="Cambria" w:eastAsia="Times New Roman" w:hAnsi="Cambria" w:cs="Arial"/>
          <w:lang w:eastAsia="ar-SA"/>
        </w:rPr>
        <w:t xml:space="preserve"> pomiędzy :</w:t>
      </w:r>
    </w:p>
    <w:p w:rsidR="00530055" w:rsidRPr="00530055"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Skarbem Państwa – Państwowym Gospodarstwem Leśnym Lasy Państwowe Regionalną Dyrekcją Lasów Państwowych w </w:t>
      </w:r>
      <w:r w:rsidR="00F97954">
        <w:rPr>
          <w:rFonts w:ascii="Cambria" w:eastAsia="Times New Roman" w:hAnsi="Cambria" w:cs="Arial"/>
          <w:lang w:eastAsia="ar-SA"/>
        </w:rPr>
        <w:t>Warszawie</w:t>
      </w:r>
      <w:r w:rsidRPr="00F64EC0">
        <w:rPr>
          <w:rFonts w:ascii="Cambria" w:eastAsia="Times New Roman" w:hAnsi="Cambria" w:cs="Arial"/>
          <w:lang w:eastAsia="ar-SA"/>
        </w:rPr>
        <w:t xml:space="preserve">, ul. </w:t>
      </w:r>
      <w:r w:rsidR="00530055">
        <w:rPr>
          <w:rFonts w:ascii="Cambria" w:eastAsia="Times New Roman" w:hAnsi="Cambria" w:cs="Arial"/>
          <w:lang w:eastAsia="ar-SA"/>
        </w:rPr>
        <w:t>Grochowska 278, 03</w:t>
      </w:r>
      <w:r w:rsidRPr="00F64EC0">
        <w:rPr>
          <w:rFonts w:ascii="Cambria" w:eastAsia="Times New Roman" w:hAnsi="Cambria" w:cs="Arial"/>
          <w:lang w:eastAsia="ar-SA"/>
        </w:rPr>
        <w:t>-</w:t>
      </w:r>
      <w:r w:rsidR="00530055">
        <w:rPr>
          <w:rFonts w:ascii="Cambria" w:eastAsia="Times New Roman" w:hAnsi="Cambria" w:cs="Arial"/>
          <w:lang w:eastAsia="ar-SA"/>
        </w:rPr>
        <w:t>841</w:t>
      </w:r>
      <w:r w:rsidRPr="00F64EC0">
        <w:rPr>
          <w:rFonts w:ascii="Cambria" w:eastAsia="Times New Roman" w:hAnsi="Cambria" w:cs="Arial"/>
          <w:lang w:eastAsia="ar-SA"/>
        </w:rPr>
        <w:t xml:space="preserve"> </w:t>
      </w:r>
      <w:r w:rsidR="00530055">
        <w:rPr>
          <w:rFonts w:ascii="Cambria" w:eastAsia="Times New Roman" w:hAnsi="Cambria" w:cs="Arial"/>
          <w:lang w:eastAsia="ar-SA"/>
        </w:rPr>
        <w:t>Warszawa</w:t>
      </w:r>
      <w:r w:rsidRPr="00F64EC0">
        <w:rPr>
          <w:rFonts w:ascii="Cambria" w:eastAsia="Times New Roman" w:hAnsi="Cambria" w:cs="Arial"/>
          <w:lang w:eastAsia="ar-SA"/>
        </w:rPr>
        <w:t xml:space="preserve">, </w:t>
      </w:r>
      <w:r w:rsidRPr="00F64EC0">
        <w:rPr>
          <w:rFonts w:ascii="Cambria" w:eastAsia="Times New Roman" w:hAnsi="Cambria" w:cs="Arial"/>
          <w:lang w:eastAsia="ar-SA"/>
        </w:rPr>
        <w:br/>
        <w:t xml:space="preserve">NIP </w:t>
      </w:r>
      <w:r w:rsidR="00530055" w:rsidRPr="00530055">
        <w:rPr>
          <w:rFonts w:ascii="Cambria" w:hAnsi="Cambria"/>
        </w:rPr>
        <w:t>525-00-10-918</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reprezentowanym przez:</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zwanym w dalszej części umowy ,,Zamawiającym”,</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a</w:t>
      </w:r>
    </w:p>
    <w:p w:rsidR="004D4111" w:rsidRPr="00F64EC0" w:rsidRDefault="00307808">
      <w:pPr>
        <w:autoSpaceDE w:val="0"/>
        <w:spacing w:before="100" w:beforeAutospacing="1" w:after="100" w:afterAutospacing="1" w:line="240" w:lineRule="auto"/>
        <w:jc w:val="both"/>
        <w:rPr>
          <w:rFonts w:ascii="Cambria" w:eastAsia="Times New Roman" w:hAnsi="Cambria" w:cs="Arial"/>
          <w:lang w:eastAsia="pl-PL"/>
        </w:rPr>
      </w:pPr>
      <w:r w:rsidRPr="00F64EC0">
        <w:rPr>
          <w:rFonts w:ascii="Cambria" w:eastAsia="Times New Roman" w:hAnsi="Cambria" w:cs="Arial"/>
          <w:lang w:eastAsia="pl-PL"/>
        </w:rPr>
        <w:t>……………………………………………… prowadzącym działalność gospodarczą pod firmą ………………………..z siedzibą w ………………………… ul ………………………………. zarejestrowanym …………………………………………………, posiadającym numer identyfikacyjny NIP……………………………..; REGON …………………………………….. reprezentowanym przez …………………………………………………………………………..</w:t>
      </w:r>
      <w:r w:rsidRPr="00F64EC0">
        <w:rPr>
          <w:rFonts w:ascii="Cambria" w:eastAsia="Times New Roman" w:hAnsi="Cambria" w:cs="Arial"/>
          <w:vertAlign w:val="superscript"/>
          <w:lang w:eastAsia="pl-PL"/>
        </w:rPr>
        <w:t>1</w:t>
      </w:r>
      <w:r w:rsidRPr="00F64EC0">
        <w:rPr>
          <w:rFonts w:ascii="Cambria" w:eastAsia="Times New Roman" w:hAnsi="Cambria" w:cs="Arial"/>
          <w:lang w:eastAsia="pl-PL"/>
        </w:rPr>
        <w:t xml:space="preserve"> ………………………………………………… z siedzibą ………………………………………… zarejestrowaną ……………………………………………………., pod numerem KRS ………………………………….……, kapitał zakładowy…………………………………. posiadającą numer identyfikacyjny NIP………………………………………… ;REGON ……………………….., reprezentowaną przez ……………………………….</w:t>
      </w:r>
      <w:r w:rsidRPr="00F64EC0">
        <w:rPr>
          <w:rFonts w:ascii="Cambria" w:eastAsia="Times New Roman" w:hAnsi="Cambria" w:cs="Arial"/>
          <w:vertAlign w:val="superscript"/>
          <w:lang w:eastAsia="pl-PL"/>
        </w:rPr>
        <w:t>2</w:t>
      </w:r>
    </w:p>
    <w:p w:rsidR="004D4111" w:rsidRPr="00F64EC0" w:rsidRDefault="00307808">
      <w:pPr>
        <w:tabs>
          <w:tab w:val="left" w:pos="426"/>
        </w:tabs>
        <w:autoSpaceDE w:val="0"/>
        <w:spacing w:before="100" w:beforeAutospacing="1" w:after="100" w:afterAutospacing="1" w:line="240" w:lineRule="auto"/>
        <w:rPr>
          <w:rFonts w:ascii="Cambria" w:eastAsia="Times New Roman" w:hAnsi="Cambria" w:cs="Arial"/>
          <w:i/>
          <w:sz w:val="16"/>
          <w:szCs w:val="16"/>
          <w:lang w:eastAsia="pl-PL"/>
        </w:rPr>
      </w:pPr>
      <w:r w:rsidRPr="00F64EC0">
        <w:rPr>
          <w:rFonts w:ascii="Cambria" w:eastAsia="Times New Roman" w:hAnsi="Cambria" w:cs="Arial"/>
          <w:i/>
          <w:sz w:val="16"/>
          <w:szCs w:val="16"/>
          <w:lang w:eastAsia="pl-PL"/>
        </w:rPr>
        <w:t xml:space="preserve"> (</w:t>
      </w:r>
      <w:r w:rsidRPr="00F64EC0">
        <w:rPr>
          <w:rFonts w:ascii="Cambria" w:eastAsia="Times New Roman" w:hAnsi="Cambria" w:cs="Arial"/>
          <w:i/>
          <w:sz w:val="16"/>
          <w:szCs w:val="16"/>
          <w:vertAlign w:val="superscript"/>
          <w:lang w:eastAsia="pl-PL"/>
        </w:rPr>
        <w:t>1</w:t>
      </w:r>
      <w:r w:rsidRPr="00F64EC0">
        <w:rPr>
          <w:rFonts w:ascii="Cambria" w:eastAsia="Times New Roman" w:hAnsi="Cambria" w:cs="Arial"/>
          <w:i/>
          <w:sz w:val="16"/>
          <w:szCs w:val="16"/>
          <w:lang w:eastAsia="pl-PL"/>
        </w:rPr>
        <w:t xml:space="preserve"> – właściwe w przypadku wykonawcy będącego osobą fizyczną bądź osobą fizyczną prowadzącą działalność gospodarczą, także dla osób fizycznych prowadzących działalności gospodarczą jako wspólnicy spółki cywilne, </w:t>
      </w:r>
      <w:r w:rsidRPr="00F64EC0">
        <w:rPr>
          <w:rFonts w:ascii="Cambria" w:eastAsia="Times New Roman" w:hAnsi="Cambria" w:cs="Arial"/>
          <w:i/>
          <w:sz w:val="16"/>
          <w:szCs w:val="16"/>
          <w:lang w:eastAsia="pl-PL"/>
        </w:rPr>
        <w:br/>
      </w:r>
      <w:r w:rsidRPr="00F64EC0">
        <w:rPr>
          <w:rFonts w:ascii="Cambria" w:eastAsia="Times New Roman" w:hAnsi="Cambria" w:cs="Arial"/>
          <w:i/>
          <w:sz w:val="16"/>
          <w:szCs w:val="16"/>
          <w:vertAlign w:val="superscript"/>
          <w:lang w:eastAsia="pl-PL"/>
        </w:rPr>
        <w:t>2</w:t>
      </w:r>
      <w:r w:rsidRPr="00F64EC0">
        <w:rPr>
          <w:rFonts w:ascii="Cambria" w:eastAsia="Times New Roman" w:hAnsi="Cambria" w:cs="Arial"/>
          <w:i/>
          <w:sz w:val="16"/>
          <w:szCs w:val="16"/>
          <w:lang w:eastAsia="pl-PL"/>
        </w:rPr>
        <w:t xml:space="preserve"> - właściwe w przypadku wykonawcy będącego spółką prawa handlowego)</w:t>
      </w:r>
    </w:p>
    <w:p w:rsidR="004D4111" w:rsidRPr="00F64EC0" w:rsidRDefault="00307808">
      <w:pPr>
        <w:suppressAutoHyphens/>
        <w:spacing w:after="0" w:line="240" w:lineRule="auto"/>
        <w:jc w:val="both"/>
        <w:rPr>
          <w:rFonts w:ascii="Cambria" w:eastAsia="Times New Roman" w:hAnsi="Cambria" w:cs="Arial"/>
          <w:lang w:eastAsia="ar-SA"/>
        </w:rPr>
      </w:pPr>
      <w:r w:rsidRPr="00F64EC0">
        <w:rPr>
          <w:rFonts w:ascii="Cambria" w:eastAsia="Times New Roman" w:hAnsi="Cambria" w:cs="Arial"/>
          <w:lang w:eastAsia="ar-SA"/>
        </w:rPr>
        <w:t>zwanym w dalszej części umowy ,,Wykonawcą”,</w:t>
      </w:r>
    </w:p>
    <w:p w:rsidR="004D4111" w:rsidRPr="00F64EC0" w:rsidRDefault="00307808">
      <w:pPr>
        <w:suppressAutoHyphens/>
        <w:spacing w:after="0" w:line="240" w:lineRule="auto"/>
        <w:jc w:val="both"/>
        <w:rPr>
          <w:rFonts w:ascii="Cambria" w:eastAsia="Times New Roman" w:hAnsi="Cambria" w:cs="Arial"/>
          <w:lang w:eastAsia="ar-SA"/>
        </w:rPr>
      </w:pPr>
      <w:r w:rsidRPr="00F64EC0">
        <w:rPr>
          <w:rFonts w:ascii="Cambria" w:eastAsia="Times New Roman" w:hAnsi="Cambria" w:cs="Arial"/>
          <w:lang w:eastAsia="ar-SA"/>
        </w:rPr>
        <w:t>zaś wspólnie zwanymi w dalszej części umowy ,,Stronami”</w:t>
      </w:r>
    </w:p>
    <w:p w:rsidR="004D4111" w:rsidRPr="00F64EC0" w:rsidRDefault="004D4111">
      <w:pPr>
        <w:suppressAutoHyphens/>
        <w:spacing w:after="0" w:line="240" w:lineRule="auto"/>
        <w:jc w:val="both"/>
        <w:rPr>
          <w:rFonts w:ascii="Cambria" w:eastAsia="Times New Roman" w:hAnsi="Cambria" w:cs="Arial"/>
          <w:lang w:eastAsia="ar-SA"/>
        </w:rPr>
      </w:pPr>
    </w:p>
    <w:p w:rsidR="004D4111" w:rsidRPr="00F64EC0" w:rsidRDefault="00307808">
      <w:pPr>
        <w:suppressAutoHyphens/>
        <w:spacing w:before="100" w:beforeAutospacing="1" w:after="100" w:afterAutospacing="1" w:line="240" w:lineRule="auto"/>
        <w:jc w:val="both"/>
        <w:rPr>
          <w:rFonts w:ascii="Cambria" w:eastAsia="Times New Roman" w:hAnsi="Cambria" w:cs="Times New Roman"/>
          <w:b/>
          <w:i/>
          <w:lang w:eastAsia="ar-SA"/>
        </w:rPr>
      </w:pPr>
      <w:r w:rsidRPr="00F64EC0">
        <w:rPr>
          <w:rFonts w:ascii="Cambria" w:eastAsia="Times New Roman" w:hAnsi="Cambria" w:cs="Arial"/>
          <w:lang w:eastAsia="ar-SA"/>
        </w:rPr>
        <w:t xml:space="preserve">w rezultacie dokonania wyboru jako najkorzystniejszej oferty Wykonawcy, złożonej w postępowaniu o udzielenie zamówienia publicznego prowadzonym w trybie przetargu nieograniczonego zgodnie z przepisami ustawy z dnia </w:t>
      </w:r>
      <w:r w:rsidR="002E0B7B">
        <w:rPr>
          <w:rFonts w:ascii="Cambria" w:eastAsia="Times New Roman" w:hAnsi="Cambria" w:cs="Arial"/>
          <w:lang w:eastAsia="ar-SA"/>
        </w:rPr>
        <w:t>11 września</w:t>
      </w:r>
      <w:r w:rsidRPr="00F64EC0">
        <w:rPr>
          <w:rFonts w:ascii="Cambria" w:eastAsia="Times New Roman" w:hAnsi="Cambria" w:cs="Arial"/>
          <w:lang w:eastAsia="ar-SA"/>
        </w:rPr>
        <w:t xml:space="preserve"> 20</w:t>
      </w:r>
      <w:r w:rsidR="002E0B7B">
        <w:rPr>
          <w:rFonts w:ascii="Cambria" w:eastAsia="Times New Roman" w:hAnsi="Cambria" w:cs="Arial"/>
          <w:lang w:eastAsia="ar-SA"/>
        </w:rPr>
        <w:t>19</w:t>
      </w:r>
      <w:r w:rsidRPr="00F64EC0">
        <w:rPr>
          <w:rFonts w:ascii="Cambria" w:eastAsia="Times New Roman" w:hAnsi="Cambria" w:cs="Arial"/>
          <w:lang w:eastAsia="ar-SA"/>
        </w:rPr>
        <w:t xml:space="preserve">r. Prawo zamówień publicznych (tekst jedn.: </w:t>
      </w:r>
      <w:r w:rsidR="008443FB">
        <w:rPr>
          <w:rFonts w:ascii="Cambria" w:hAnsi="Cambria"/>
        </w:rPr>
        <w:t>Dz. U. z 2021 r. poz. 1129</w:t>
      </w:r>
      <w:r w:rsidR="002E0B7B" w:rsidRPr="002E0B7B">
        <w:rPr>
          <w:rFonts w:ascii="Cambria" w:hAnsi="Cambria"/>
        </w:rPr>
        <w:t xml:space="preserve">, z </w:t>
      </w:r>
      <w:proofErr w:type="spellStart"/>
      <w:r w:rsidR="002E0B7B" w:rsidRPr="002E0B7B">
        <w:rPr>
          <w:rFonts w:ascii="Cambria" w:hAnsi="Cambria"/>
        </w:rPr>
        <w:t>późn</w:t>
      </w:r>
      <w:proofErr w:type="spellEnd"/>
      <w:r w:rsidR="002E0B7B" w:rsidRPr="002E0B7B">
        <w:rPr>
          <w:rFonts w:ascii="Cambria" w:hAnsi="Cambria"/>
        </w:rPr>
        <w:t>. zm.</w:t>
      </w:r>
      <w:r w:rsidRPr="00F64EC0">
        <w:rPr>
          <w:rFonts w:ascii="Cambria" w:eastAsia="Times New Roman" w:hAnsi="Cambria" w:cs="Arial"/>
          <w:lang w:eastAsia="ar-SA"/>
        </w:rPr>
        <w:t xml:space="preserve"> – dalej: ,,PZP”) pn. </w:t>
      </w:r>
      <w:r w:rsidR="00E73650" w:rsidRPr="00F64EC0">
        <w:rPr>
          <w:rFonts w:ascii="Cambria" w:eastAsia="Times New Roman" w:hAnsi="Cambria" w:cs="Arial"/>
          <w:b/>
          <w:i/>
          <w:lang w:eastAsia="ar-SA"/>
        </w:rPr>
        <w:t>„</w:t>
      </w:r>
      <w:r w:rsidR="00E73650">
        <w:rPr>
          <w:rFonts w:ascii="Cambria" w:eastAsia="Times New Roman" w:hAnsi="Cambria" w:cs="Times New Roman"/>
          <w:b/>
          <w:i/>
          <w:lang w:eastAsia="ar-SA"/>
        </w:rPr>
        <w:t>Wykonanie projektu planu urządzania lasu na okres 2024 – 2033 dla Nadleśnictwa Pułtusk wraz z prognozą oddziaływania planu na środowisko oraz wykonanie opracowań fitosocjologicznych wraz aktualizacją siedlisk przyrodniczych dla lasów Nadleśnictw: Mińsk, Siedlce, Sokołó</w:t>
      </w:r>
      <w:r w:rsidR="007435C9">
        <w:rPr>
          <w:rFonts w:ascii="Cambria" w:eastAsia="Times New Roman" w:hAnsi="Cambria" w:cs="Times New Roman"/>
          <w:b/>
          <w:i/>
          <w:lang w:eastAsia="ar-SA"/>
        </w:rPr>
        <w:t>w, Ostrów Mazowiecka” - część IV</w:t>
      </w:r>
      <w:r w:rsidR="00E73650">
        <w:rPr>
          <w:rFonts w:ascii="Cambria" w:eastAsia="Times New Roman" w:hAnsi="Cambria" w:cs="Times New Roman"/>
          <w:b/>
          <w:i/>
          <w:lang w:eastAsia="ar-SA"/>
        </w:rPr>
        <w:t xml:space="preserve"> </w:t>
      </w:r>
      <w:r w:rsidR="00E73650" w:rsidRPr="00F64EC0">
        <w:rPr>
          <w:rFonts w:ascii="Cambria" w:eastAsia="Times New Roman" w:hAnsi="Cambria" w:cs="Times New Roman"/>
          <w:b/>
          <w:i/>
          <w:lang w:eastAsia="ar-SA"/>
        </w:rPr>
        <w:t>zamówienia</w:t>
      </w:r>
      <w:r w:rsidR="00E73650" w:rsidRPr="00F64EC0">
        <w:rPr>
          <w:rFonts w:ascii="Cambria" w:eastAsia="Times New Roman" w:hAnsi="Cambria" w:cs="Arial"/>
          <w:b/>
          <w:i/>
          <w:lang w:eastAsia="ar-SA"/>
        </w:rPr>
        <w:t xml:space="preserve"> </w:t>
      </w:r>
      <w:r w:rsidRPr="00F64EC0">
        <w:rPr>
          <w:rFonts w:ascii="Cambria" w:eastAsia="Times New Roman" w:hAnsi="Cambria" w:cs="Arial"/>
          <w:lang w:eastAsia="ar-SA"/>
        </w:rPr>
        <w:t>(dalej: „Przetarg"), została zawarta umowa (dalej: „Umowa”) następującej treści:</w:t>
      </w:r>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1</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l.</w:t>
      </w:r>
      <w:r w:rsidRPr="00F64EC0">
        <w:rPr>
          <w:rFonts w:ascii="Cambria" w:eastAsia="Times New Roman" w:hAnsi="Cambria" w:cs="Arial"/>
          <w:lang w:eastAsia="ar-SA"/>
        </w:rPr>
        <w:tab/>
        <w:t xml:space="preserve">Zamawiający zleca, a Wykonawca zobowiązuje się do </w:t>
      </w:r>
      <w:r w:rsidR="009D62D1" w:rsidRPr="002753A3">
        <w:rPr>
          <w:rFonts w:ascii="Cambria" w:hAnsi="Cambria"/>
          <w:bCs/>
          <w:iCs/>
        </w:rPr>
        <w:t>wykonania opracowania fitosocjologicznego wraz z aktualizacją siedlisk przyr</w:t>
      </w:r>
      <w:r w:rsidR="00E73650">
        <w:rPr>
          <w:rFonts w:ascii="Cambria" w:hAnsi="Cambria"/>
          <w:bCs/>
          <w:iCs/>
        </w:rPr>
        <w:t xml:space="preserve">odniczych dla </w:t>
      </w:r>
      <w:bookmarkStart w:id="0" w:name="_GoBack"/>
      <w:r w:rsidR="00E73650">
        <w:rPr>
          <w:rFonts w:ascii="Cambria" w:hAnsi="Cambria"/>
          <w:bCs/>
          <w:iCs/>
        </w:rPr>
        <w:t>Nadleś</w:t>
      </w:r>
      <w:bookmarkEnd w:id="0"/>
      <w:r w:rsidR="00E73650">
        <w:rPr>
          <w:rFonts w:ascii="Cambria" w:hAnsi="Cambria"/>
          <w:bCs/>
          <w:iCs/>
        </w:rPr>
        <w:t xml:space="preserve">nictwa </w:t>
      </w:r>
      <w:r w:rsidR="00221200" w:rsidRPr="00221200">
        <w:rPr>
          <w:rFonts w:ascii="Cambria" w:hAnsi="Cambria" w:cs="Arial"/>
        </w:rPr>
        <w:t xml:space="preserve">Sokołów </w:t>
      </w:r>
      <w:r w:rsidR="005C6236">
        <w:rPr>
          <w:rFonts w:ascii="Cambria" w:eastAsia="Times New Roman" w:hAnsi="Cambria" w:cs="Arial"/>
          <w:lang w:eastAsia="ar-SA"/>
        </w:rPr>
        <w:t>o </w:t>
      </w:r>
      <w:r w:rsidRPr="002753A3">
        <w:rPr>
          <w:rFonts w:ascii="Cambria" w:eastAsia="Times New Roman" w:hAnsi="Cambria" w:cs="Arial"/>
          <w:lang w:eastAsia="ar-SA"/>
        </w:rPr>
        <w:t xml:space="preserve">powierzchni ogólnej </w:t>
      </w:r>
      <w:r w:rsidR="00221200" w:rsidRPr="00F03603">
        <w:rPr>
          <w:rFonts w:ascii="Cambria" w:hAnsi="Cambria"/>
          <w:bCs/>
          <w:iCs/>
        </w:rPr>
        <w:t>7</w:t>
      </w:r>
      <w:r w:rsidR="00221200">
        <w:rPr>
          <w:rFonts w:ascii="Cambria" w:hAnsi="Cambria"/>
          <w:bCs/>
          <w:iCs/>
        </w:rPr>
        <w:t xml:space="preserve"> </w:t>
      </w:r>
      <w:r w:rsidR="00221200" w:rsidRPr="00F03603">
        <w:rPr>
          <w:rFonts w:ascii="Cambria" w:hAnsi="Cambria"/>
          <w:bCs/>
          <w:iCs/>
        </w:rPr>
        <w:t>444</w:t>
      </w:r>
      <w:r w:rsidR="007E590F">
        <w:rPr>
          <w:rFonts w:ascii="Cambria" w:hAnsi="Cambria"/>
          <w:bCs/>
          <w:iCs/>
        </w:rPr>
        <w:t xml:space="preserve"> ha</w:t>
      </w:r>
      <w:r w:rsidR="009D62D1" w:rsidRPr="002753A3">
        <w:rPr>
          <w:rFonts w:ascii="Cambria" w:eastAsia="Times New Roman" w:hAnsi="Cambria" w:cs="Arial"/>
          <w:lang w:eastAsia="ar-SA"/>
        </w:rPr>
        <w:t xml:space="preserve"> gruntów leśnych</w:t>
      </w:r>
      <w:r w:rsidRPr="002753A3">
        <w:rPr>
          <w:rFonts w:ascii="Cambria" w:eastAsia="Times New Roman" w:hAnsi="Cambria" w:cs="Arial"/>
          <w:lang w:eastAsia="ar-SA"/>
        </w:rPr>
        <w:t xml:space="preserve"> (dalej: ,,Przedmiot Umowy”).</w:t>
      </w:r>
      <w:r w:rsidR="002E08A4" w:rsidRPr="002753A3">
        <w:rPr>
          <w:rFonts w:ascii="Cambria" w:eastAsia="Times New Roman" w:hAnsi="Cambria" w:cs="Arial"/>
          <w:lang w:eastAsia="ar-SA"/>
        </w:rPr>
        <w:t xml:space="preserve"> </w:t>
      </w:r>
      <w:r w:rsidR="002E08A4" w:rsidRPr="002E0B7B">
        <w:rPr>
          <w:rFonts w:ascii="Cambria" w:hAnsi="Cambria"/>
        </w:rPr>
        <w:t xml:space="preserve">Zamawiający </w:t>
      </w:r>
      <w:r w:rsidR="002E08A4" w:rsidRPr="002E0B7B">
        <w:rPr>
          <w:rFonts w:ascii="Cambria" w:hAnsi="Cambria"/>
        </w:rPr>
        <w:lastRenderedPageBreak/>
        <w:t xml:space="preserve">zastrzega sobie możliwość </w:t>
      </w:r>
      <w:r w:rsidR="002E08A4" w:rsidRPr="005C6236">
        <w:rPr>
          <w:rFonts w:ascii="Cambria" w:hAnsi="Cambria"/>
        </w:rPr>
        <w:t>zmiany (+/-) do 100 ha</w:t>
      </w:r>
      <w:r w:rsidR="002E08A4" w:rsidRPr="002E0B7B">
        <w:rPr>
          <w:rFonts w:ascii="Cambria" w:hAnsi="Cambria"/>
        </w:rPr>
        <w:t xml:space="preserve"> w   powierzchni opracowania, która może być wynikiem weryfikacji ewidencji gruntów, obrotu nieruchomościami (zamian, kupna/sprzedaży), przeniesienia lub wygaszenia zarządu w trakcie wykonywania prac urządzeniowych, co jednak pozostanie bez wpływu na wysokość wynagrodzenia</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Szczegółowy zakres rzeczowy czynności składających się na Przedmiot Umowy określony</w:t>
      </w:r>
      <w:r w:rsidR="001A6787">
        <w:rPr>
          <w:rFonts w:ascii="Cambria" w:eastAsia="Times New Roman" w:hAnsi="Cambria" w:cs="Arial"/>
          <w:lang w:eastAsia="ar-SA"/>
        </w:rPr>
        <w:t xml:space="preserve"> został w specyfikacji</w:t>
      </w:r>
      <w:r w:rsidRPr="00F64EC0">
        <w:rPr>
          <w:rFonts w:ascii="Cambria" w:eastAsia="Times New Roman" w:hAnsi="Cambria" w:cs="Arial"/>
          <w:lang w:eastAsia="ar-SA"/>
        </w:rPr>
        <w:t xml:space="preserve"> warunków zamów</w:t>
      </w:r>
      <w:r w:rsidR="002E0B7B">
        <w:rPr>
          <w:rFonts w:ascii="Cambria" w:eastAsia="Times New Roman" w:hAnsi="Cambria" w:cs="Arial"/>
          <w:lang w:eastAsia="ar-SA"/>
        </w:rPr>
        <w:t>ienia dla Przetargu (dalej: ,,S</w:t>
      </w:r>
      <w:r w:rsidRPr="00F64EC0">
        <w:rPr>
          <w:rFonts w:ascii="Cambria" w:eastAsia="Times New Roman" w:hAnsi="Cambria" w:cs="Arial"/>
          <w:lang w:eastAsia="ar-SA"/>
        </w:rPr>
        <w:t>WZ”) stanowiącej Załącznik nr 1 do Umowy.</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Wykonawca zobowiązany jest wykonać Przedmiot Umowy zgodnie z ofertą, złożoną </w:t>
      </w:r>
      <w:r w:rsidRPr="00F64EC0">
        <w:rPr>
          <w:rFonts w:ascii="Cambria" w:eastAsia="Times New Roman" w:hAnsi="Cambria" w:cs="Arial"/>
          <w:lang w:eastAsia="ar-SA"/>
        </w:rPr>
        <w:br/>
        <w:t>w Przetargu stanowiącą Załącznik nr 2 do Umowy, obowiązującymi przepisami, normami, a także na warunkach ustalonych w SWZ i Umowie. W ramach swojego zobowiązania Wykonawca w szczególności zapewni wykonanie Przedmiotu Umowy przy pomocy wykwalifikowanej kadry posiadającej niezbędną wiedzę i doświadczenie do wykonywania prac wchodzących w skład Przedmiotu Umowy.</w:t>
      </w:r>
    </w:p>
    <w:p w:rsidR="004D4111" w:rsidRPr="00F64EC0" w:rsidRDefault="002E0B7B" w:rsidP="002E0B7B">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4.</w:t>
      </w:r>
      <w:r>
        <w:rPr>
          <w:rFonts w:ascii="Cambria" w:eastAsia="Times New Roman" w:hAnsi="Cambria" w:cs="Arial"/>
          <w:lang w:eastAsia="ar-SA"/>
        </w:rPr>
        <w:tab/>
        <w:t>S</w:t>
      </w:r>
      <w:r w:rsidR="00307808" w:rsidRPr="00F64EC0">
        <w:rPr>
          <w:rFonts w:ascii="Cambria" w:eastAsia="Times New Roman" w:hAnsi="Cambria" w:cs="Arial"/>
          <w:lang w:eastAsia="ar-SA"/>
        </w:rPr>
        <w:t>WZ oraz Oferta Wykonawcy są integralnymi częściami Umowy, z zastrzeżeniem, iż pierwszeństwo przed tymi dokumentami ma Umowa. St</w:t>
      </w:r>
      <w:r>
        <w:rPr>
          <w:rFonts w:ascii="Cambria" w:eastAsia="Times New Roman" w:hAnsi="Cambria" w:cs="Arial"/>
          <w:lang w:eastAsia="ar-SA"/>
        </w:rPr>
        <w:t>rony zgodnie postanawiają, iż S</w:t>
      </w:r>
      <w:r w:rsidR="00307808" w:rsidRPr="00F64EC0">
        <w:rPr>
          <w:rFonts w:ascii="Cambria" w:eastAsia="Times New Roman" w:hAnsi="Cambria" w:cs="Arial"/>
          <w:lang w:eastAsia="ar-SA"/>
        </w:rPr>
        <w:t>WZ, Oferta Wykonawcy oraz Umowa stanowią dokumenty wzajemnie się uzupełniające i wyjaśniające, co oznacza, że w przypadku stwierdzenia jakichkolwiek rozbieżności lub wieloznaczności w ich postanowieniach Wykonawca nie będzie uprawniony do ograniczenia Przedmiotu Umowy, ani zakresu należytej staranności.</w:t>
      </w:r>
    </w:p>
    <w:p w:rsidR="004D4111" w:rsidRDefault="00307808">
      <w:pPr>
        <w:tabs>
          <w:tab w:val="left" w:pos="426"/>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t>Jeżeli w trakcie realizacji Umowy dojdzie do zmiany przepisów dotyczących Przedmiotu Umowy, Wykonawca zobowiązany będzie wykonać Przedmiot Umowy zgodnie z nowo</w:t>
      </w:r>
      <w:r w:rsidR="002E0B7B">
        <w:rPr>
          <w:rFonts w:ascii="Cambria" w:eastAsia="Times New Roman" w:hAnsi="Cambria" w:cs="Arial"/>
          <w:lang w:eastAsia="ar-SA"/>
        </w:rPr>
        <w:t xml:space="preserve"> </w:t>
      </w:r>
      <w:r w:rsidRPr="00F64EC0">
        <w:rPr>
          <w:rFonts w:ascii="Cambria" w:eastAsia="Times New Roman" w:hAnsi="Cambria" w:cs="Arial"/>
          <w:lang w:eastAsia="ar-SA"/>
        </w:rPr>
        <w:t>obowiązującymi przepisami.</w:t>
      </w:r>
    </w:p>
    <w:p w:rsidR="00BE4282" w:rsidRPr="001F09CC" w:rsidRDefault="00BE4282">
      <w:pPr>
        <w:tabs>
          <w:tab w:val="left" w:pos="426"/>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6.</w:t>
      </w:r>
      <w:r>
        <w:rPr>
          <w:rFonts w:ascii="Cambria" w:eastAsia="Times New Roman" w:hAnsi="Cambria" w:cs="Arial"/>
          <w:lang w:eastAsia="ar-SA"/>
        </w:rPr>
        <w:tab/>
      </w:r>
      <w:r w:rsidRPr="001F09CC">
        <w:rPr>
          <w:rFonts w:ascii="Cambria" w:eastAsia="Times New Roman" w:hAnsi="Cambria" w:cs="Arial"/>
          <w:lang w:eastAsia="ar-SA"/>
        </w:rPr>
        <w:t xml:space="preserve">Wykonawca </w:t>
      </w:r>
      <w:r w:rsidRPr="001F09CC">
        <w:rPr>
          <w:rFonts w:ascii="Cambria" w:hAnsi="Cambria" w:cs="Arial"/>
        </w:rPr>
        <w:t>zapewni udział</w:t>
      </w:r>
      <w:r w:rsidRPr="0038380A">
        <w:rPr>
          <w:rFonts w:ascii="Cambria" w:hAnsi="Cambria" w:cs="Arial"/>
        </w:rPr>
        <w:t>, co najmniej dwóch konsultantów naukowych z dziedziny fitosocjologii leśnej (nie mających powiązań z wykonawcą, legitymujących się minimum stopniem naukowym doktora)</w:t>
      </w:r>
      <w:r w:rsidRPr="001F09CC">
        <w:rPr>
          <w:rFonts w:ascii="Cambria" w:hAnsi="Cambria" w:cs="Arial"/>
        </w:rPr>
        <w:t xml:space="preserve"> w celu zapewnienia bieżącej weryfikacji realizowanego zamówienia pod kątem naukowym. Propozycje składu osobowego zespołu konsultantów Wykonawca przedłoży Zamawiającemu do akceptacji w terminie 30 dni od dnia podpisania umowy. Koszty pracy w/w zespołu są po stronie Wykonawcy.</w:t>
      </w:r>
    </w:p>
    <w:p w:rsidR="004D4111" w:rsidRPr="00F64EC0" w:rsidRDefault="00307808">
      <w:pPr>
        <w:suppressAutoHyphens/>
        <w:spacing w:before="100" w:beforeAutospacing="1" w:after="100" w:afterAutospacing="1" w:line="240" w:lineRule="auto"/>
        <w:jc w:val="center"/>
        <w:rPr>
          <w:rFonts w:ascii="Cambria" w:eastAsia="Times New Roman" w:hAnsi="Cambria" w:cs="Arial"/>
          <w:b/>
          <w:bCs/>
          <w:lang w:eastAsia="ar-SA"/>
        </w:rPr>
      </w:pPr>
      <w:r w:rsidRPr="00F64EC0">
        <w:rPr>
          <w:rFonts w:ascii="Cambria" w:eastAsia="Times New Roman" w:hAnsi="Cambria" w:cs="Arial"/>
          <w:b/>
          <w:bCs/>
          <w:lang w:eastAsia="ar-SA"/>
        </w:rPr>
        <w:t>§ 2</w:t>
      </w:r>
    </w:p>
    <w:p w:rsidR="004D4111" w:rsidRPr="00F64EC0" w:rsidRDefault="00307808" w:rsidP="001D351C">
      <w:pPr>
        <w:tabs>
          <w:tab w:val="left" w:pos="426"/>
        </w:tabs>
        <w:autoSpaceDE w:val="0"/>
        <w:autoSpaceDN w:val="0"/>
        <w:adjustRightInd w:val="0"/>
        <w:spacing w:before="100" w:beforeAutospacing="1" w:after="100" w:afterAutospacing="1" w:line="240" w:lineRule="auto"/>
        <w:ind w:left="426" w:hanging="426"/>
        <w:jc w:val="both"/>
        <w:rPr>
          <w:rFonts w:ascii="Cambria" w:hAnsi="Cambria" w:cs="Arial"/>
        </w:rPr>
      </w:pPr>
      <w:r w:rsidRPr="00F64EC0">
        <w:rPr>
          <w:rFonts w:ascii="Cambria" w:hAnsi="Cambria" w:cs="Arial"/>
        </w:rPr>
        <w:t>1.</w:t>
      </w:r>
      <w:r w:rsidRPr="00F64EC0">
        <w:rPr>
          <w:rFonts w:ascii="Cambria" w:hAnsi="Cambria" w:cs="Arial"/>
        </w:rPr>
        <w:tab/>
      </w:r>
      <w:r w:rsidR="00B51053" w:rsidRPr="00F64EC0">
        <w:rPr>
          <w:rFonts w:ascii="Cambria" w:eastAsia="Times New Roman" w:hAnsi="Cambria" w:cs="Arial"/>
          <w:lang w:eastAsia="ar-SA"/>
        </w:rPr>
        <w:t xml:space="preserve">Zamawiający zastrzega obowiązek osobistego wykonania przez Wykonawcę </w:t>
      </w:r>
      <w:r w:rsidR="00B51053">
        <w:rPr>
          <w:rFonts w:ascii="Cambria" w:eastAsia="Times New Roman" w:hAnsi="Cambria" w:cs="Arial"/>
          <w:lang w:eastAsia="ar-SA"/>
        </w:rPr>
        <w:t>całości przedmiotu zamówienia z w</w:t>
      </w:r>
      <w:r w:rsidR="00BE4282">
        <w:rPr>
          <w:rFonts w:ascii="Cambria" w:eastAsia="Times New Roman" w:hAnsi="Cambria" w:cs="Arial"/>
          <w:lang w:eastAsia="ar-SA"/>
        </w:rPr>
        <w:t>yjątkiem prac introligatorskich</w:t>
      </w:r>
      <w:r w:rsidR="00AB7018">
        <w:rPr>
          <w:rFonts w:ascii="Cambria" w:eastAsia="Times New Roman" w:hAnsi="Cambria" w:cs="Arial"/>
          <w:lang w:eastAsia="ar-SA"/>
        </w:rPr>
        <w:t>.</w:t>
      </w:r>
    </w:p>
    <w:p w:rsidR="004D4111" w:rsidRPr="00F64EC0" w:rsidRDefault="000B7B2D" w:rsidP="00A964AC">
      <w:pPr>
        <w:tabs>
          <w:tab w:val="left" w:pos="360"/>
        </w:tabs>
        <w:suppressAutoHyphens/>
        <w:spacing w:before="100" w:beforeAutospacing="1" w:after="100" w:afterAutospacing="1" w:line="240" w:lineRule="auto"/>
        <w:ind w:left="425" w:hanging="425"/>
        <w:jc w:val="both"/>
        <w:rPr>
          <w:rFonts w:ascii="Cambria" w:eastAsia="Times New Roman" w:hAnsi="Cambria" w:cs="Arial"/>
          <w:lang w:eastAsia="ar-SA"/>
        </w:rPr>
      </w:pPr>
      <w:r>
        <w:rPr>
          <w:rFonts w:ascii="Cambria" w:eastAsia="Times New Roman" w:hAnsi="Cambria" w:cs="Arial"/>
          <w:lang w:eastAsia="ar-SA"/>
        </w:rPr>
        <w:t>2</w:t>
      </w:r>
      <w:r w:rsidR="00307808" w:rsidRPr="00F64EC0">
        <w:rPr>
          <w:rFonts w:ascii="Cambria" w:eastAsia="Times New Roman" w:hAnsi="Cambria" w:cs="Arial"/>
          <w:lang w:eastAsia="ar-SA"/>
        </w:rPr>
        <w:t>.</w:t>
      </w:r>
      <w:r w:rsidR="00307808" w:rsidRPr="00F64EC0">
        <w:rPr>
          <w:rFonts w:ascii="Cambria" w:eastAsia="Times New Roman" w:hAnsi="Cambria" w:cs="Arial"/>
          <w:lang w:eastAsia="ar-SA"/>
        </w:rPr>
        <w:tab/>
      </w:r>
      <w:r w:rsidR="00307808" w:rsidRPr="00F64EC0">
        <w:rPr>
          <w:rFonts w:ascii="Cambria" w:eastAsia="Times New Roman" w:hAnsi="Cambria" w:cs="Arial"/>
          <w:lang w:eastAsia="ar-SA"/>
        </w:rPr>
        <w:tab/>
        <w:t>Wykonawca ponosi pełną odpowiedzialność wobec Zamawiającego i osób trzecich za szkody powstałe na skutek niewykonania lub nienależytego wykonania powierzonych prac wynikających z realizacji Przedmiotu Umowy.</w:t>
      </w:r>
    </w:p>
    <w:p w:rsidR="004D4111" w:rsidRPr="00F64EC0" w:rsidRDefault="000B7B2D">
      <w:pPr>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3</w:t>
      </w:r>
      <w:r w:rsidR="00307808" w:rsidRPr="00F64EC0">
        <w:rPr>
          <w:rFonts w:ascii="Cambria" w:eastAsia="Times New Roman" w:hAnsi="Cambria" w:cs="Arial"/>
          <w:lang w:eastAsia="ar-SA"/>
        </w:rPr>
        <w:t>.</w:t>
      </w:r>
      <w:r w:rsidR="00307808" w:rsidRPr="00F64EC0">
        <w:rPr>
          <w:rFonts w:ascii="Cambria" w:eastAsia="Times New Roman" w:hAnsi="Cambria" w:cs="Arial"/>
          <w:lang w:eastAsia="ar-SA"/>
        </w:rPr>
        <w:tab/>
        <w:t>Wykonawca nie może, bez uprzedniej zgody Zamawiającego wyrażonej na piśmie pod rygorem nieważności, przenieść na osobę trzecią praw i obowiązków wynikających z Umowy.</w:t>
      </w:r>
    </w:p>
    <w:p w:rsidR="004D4111" w:rsidRPr="00F64EC0" w:rsidRDefault="00307808">
      <w:pPr>
        <w:suppressAutoHyphens/>
        <w:spacing w:before="100" w:beforeAutospacing="1" w:after="100" w:afterAutospacing="1" w:line="240" w:lineRule="auto"/>
        <w:jc w:val="center"/>
        <w:rPr>
          <w:rFonts w:ascii="Cambria" w:eastAsia="Times New Roman" w:hAnsi="Cambria" w:cs="Arial"/>
          <w:b/>
          <w:bCs/>
          <w:lang w:eastAsia="ar-SA"/>
        </w:rPr>
      </w:pPr>
      <w:r w:rsidRPr="00F64EC0">
        <w:rPr>
          <w:rFonts w:ascii="Cambria" w:eastAsia="Times New Roman" w:hAnsi="Cambria" w:cs="Arial"/>
          <w:b/>
          <w:bCs/>
          <w:lang w:eastAsia="ar-SA"/>
        </w:rPr>
        <w:t>§ 3</w:t>
      </w:r>
    </w:p>
    <w:p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Wykonawca obowiązany jest zapewnić udział w wykonywaniu Przedmiotu Umowy osób posiadających odpowiednie kwalifikacje oraz wiedzę i doświadczenie do wykonywania prac wchodzących w skład Przedmiotu Umowy („Personel Wykonawcy”).</w:t>
      </w:r>
    </w:p>
    <w:p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 zakresie, w jakim Zamawiający, na podstawie art. 9</w:t>
      </w:r>
      <w:r w:rsidR="002E0B7B">
        <w:rPr>
          <w:rFonts w:ascii="Cambria" w:eastAsia="Times New Roman" w:hAnsi="Cambria" w:cs="Arial"/>
          <w:lang w:eastAsia="ar-SA"/>
        </w:rPr>
        <w:t>5</w:t>
      </w:r>
      <w:r w:rsidRPr="00F64EC0">
        <w:rPr>
          <w:rFonts w:ascii="Cambria" w:eastAsia="Times New Roman" w:hAnsi="Cambria" w:cs="Arial"/>
          <w:lang w:eastAsia="ar-SA"/>
        </w:rPr>
        <w:t xml:space="preserve"> ust. </w:t>
      </w:r>
      <w:r w:rsidR="002E0B7B">
        <w:rPr>
          <w:rFonts w:ascii="Cambria" w:eastAsia="Times New Roman" w:hAnsi="Cambria" w:cs="Arial"/>
          <w:lang w:eastAsia="ar-SA"/>
        </w:rPr>
        <w:t>1</w:t>
      </w:r>
      <w:r w:rsidRPr="00F64EC0">
        <w:rPr>
          <w:rFonts w:ascii="Cambria" w:eastAsia="Times New Roman" w:hAnsi="Cambria" w:cs="Arial"/>
          <w:lang w:eastAsia="ar-SA"/>
        </w:rPr>
        <w:t xml:space="preserve"> PZP określił w SWZ wymagania zatrudn</w:t>
      </w:r>
      <w:r w:rsidR="00A964AC">
        <w:rPr>
          <w:rFonts w:ascii="Cambria" w:eastAsia="Times New Roman" w:hAnsi="Cambria" w:cs="Arial"/>
          <w:lang w:eastAsia="ar-SA"/>
        </w:rPr>
        <w:t xml:space="preserve">ienia przez wykonawcę </w:t>
      </w:r>
      <w:r w:rsidRPr="00F64EC0">
        <w:rPr>
          <w:rFonts w:ascii="Cambria" w:eastAsia="Times New Roman" w:hAnsi="Cambria" w:cs="Arial"/>
          <w:lang w:eastAsia="ar-SA"/>
        </w:rPr>
        <w:t xml:space="preserve">na podstawie umowy o pracę osób </w:t>
      </w:r>
      <w:r w:rsidRPr="00F64EC0">
        <w:rPr>
          <w:rFonts w:ascii="Cambria" w:eastAsia="Times New Roman" w:hAnsi="Cambria" w:cs="Arial"/>
          <w:lang w:eastAsia="ar-SA"/>
        </w:rPr>
        <w:lastRenderedPageBreak/>
        <w:t>wykonujących czynności wchodzące w skład przedmiotu zamówienia, jeżeli wykonanie tych czynności polega na wykonywaniu pracy w sposób określony w art. 22 § 1 ustawy z dnia 26 czerwca 1974 r. – Kodeks pracy (tekst jedn.: Dz. U. z 2020 r., poz. 1320 z </w:t>
      </w:r>
      <w:proofErr w:type="spellStart"/>
      <w:r w:rsidRPr="00F64EC0">
        <w:rPr>
          <w:rFonts w:ascii="Cambria" w:eastAsia="Times New Roman" w:hAnsi="Cambria" w:cs="Arial"/>
          <w:lang w:eastAsia="ar-SA"/>
        </w:rPr>
        <w:t>późn</w:t>
      </w:r>
      <w:proofErr w:type="spellEnd"/>
      <w:r w:rsidRPr="00F64EC0">
        <w:rPr>
          <w:rFonts w:ascii="Cambria" w:eastAsia="Times New Roman" w:hAnsi="Cambria" w:cs="Arial"/>
          <w:lang w:eastAsia="ar-SA"/>
        </w:rPr>
        <w:t>. zm.), Wykonawca gwarantuje Zamawiającemu, że osoby wykonujące te czynności</w:t>
      </w:r>
      <w:r w:rsidR="001A6787">
        <w:rPr>
          <w:rFonts w:ascii="Arial" w:hAnsi="Arial" w:cs="Arial"/>
        </w:rPr>
        <w:t xml:space="preserve"> </w:t>
      </w:r>
      <w:r w:rsidRPr="00F64EC0">
        <w:rPr>
          <w:rFonts w:ascii="Cambria" w:eastAsia="Times New Roman" w:hAnsi="Cambria" w:cs="Arial"/>
          <w:lang w:eastAsia="ar-SA"/>
        </w:rPr>
        <w:t>będą zatrudnione na podstawie umowy o pr</w:t>
      </w:r>
      <w:r w:rsidR="00A964AC">
        <w:rPr>
          <w:rFonts w:ascii="Cambria" w:eastAsia="Times New Roman" w:hAnsi="Cambria" w:cs="Arial"/>
          <w:lang w:eastAsia="ar-SA"/>
        </w:rPr>
        <w:t>acę w rozumieniu Kodeksu pracy.</w:t>
      </w:r>
      <w:r w:rsidR="001A6787">
        <w:rPr>
          <w:rFonts w:ascii="Cambria" w:eastAsia="Times New Roman" w:hAnsi="Cambria" w:cs="Arial"/>
          <w:lang w:eastAsia="ar-SA"/>
        </w:rPr>
        <w:t xml:space="preserve"> </w:t>
      </w:r>
      <w:r w:rsidR="001A6787" w:rsidRPr="001F09CC">
        <w:rPr>
          <w:rFonts w:ascii="Cambria" w:eastAsia="Times New Roman" w:hAnsi="Cambria" w:cs="Arial"/>
          <w:lang w:eastAsia="ar-SA"/>
        </w:rPr>
        <w:t xml:space="preserve">Powyższe nie dotyczy zespołu niezależnych konsultantów naukowych, o którym mowa w § 1 ust. 6. </w:t>
      </w:r>
    </w:p>
    <w:p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Times New Roman"/>
          <w:lang w:eastAsia="pl-PL"/>
        </w:rPr>
      </w:pPr>
      <w:r w:rsidRPr="00F64EC0">
        <w:rPr>
          <w:rFonts w:ascii="Cambria" w:hAnsi="Cambria"/>
        </w:rPr>
        <w:t>3.</w:t>
      </w:r>
      <w:r w:rsidRPr="00F64EC0">
        <w:rPr>
          <w:rFonts w:ascii="Cambria" w:hAnsi="Cambria"/>
        </w:rPr>
        <w:tab/>
      </w:r>
      <w:r w:rsidRPr="00F64EC0">
        <w:rPr>
          <w:rFonts w:ascii="Cambria" w:eastAsia="Times New Roman" w:hAnsi="Cambria" w:cs="Times New Roman"/>
          <w:lang w:eastAsia="pl-PL"/>
        </w:rPr>
        <w:t>Przed rozpoczęciem realizacji czynności, do których odnosi się Obowiązek Zatrudnienia, w stosunku do osób mających wykonywać te czynności, Wykonawca obowiązany jest przedłożyć Zamawiającemu, następujące dokumenty:</w:t>
      </w:r>
    </w:p>
    <w:p w:rsidR="004D4111" w:rsidRPr="00F64EC0" w:rsidRDefault="00307808">
      <w:pPr>
        <w:tabs>
          <w:tab w:val="left" w:pos="2127"/>
        </w:tabs>
        <w:spacing w:before="120"/>
        <w:ind w:left="993" w:hanging="567"/>
        <w:jc w:val="both"/>
        <w:rPr>
          <w:rFonts w:ascii="Cambria" w:hAnsi="Cambria" w:cs="Arial"/>
        </w:rPr>
      </w:pPr>
      <w:r w:rsidRPr="00F64EC0">
        <w:rPr>
          <w:rFonts w:ascii="Cambria" w:hAnsi="Cambria" w:cs="Arial"/>
        </w:rPr>
        <w:t>1)</w:t>
      </w:r>
      <w:r w:rsidRPr="00F64EC0">
        <w:rPr>
          <w:rFonts w:ascii="Cambria" w:hAnsi="Cambria" w:cs="Arial"/>
        </w:rPr>
        <w:tab/>
        <w:t xml:space="preserve">oświadczenia 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4D4111" w:rsidRPr="00F64EC0" w:rsidRDefault="00307808">
      <w:pPr>
        <w:tabs>
          <w:tab w:val="left" w:pos="993"/>
          <w:tab w:val="left" w:pos="2127"/>
        </w:tabs>
        <w:spacing w:after="0" w:line="240" w:lineRule="auto"/>
        <w:ind w:left="993" w:hanging="567"/>
        <w:jc w:val="both"/>
        <w:rPr>
          <w:rFonts w:ascii="Cambria" w:hAnsi="Cambria" w:cs="Arial"/>
        </w:rPr>
      </w:pPr>
      <w:r w:rsidRPr="00F64EC0">
        <w:rPr>
          <w:rFonts w:ascii="Cambria" w:hAnsi="Cambria" w:cs="Arial"/>
        </w:rPr>
        <w:t>2)</w:t>
      </w:r>
      <w:r w:rsidRPr="00F64EC0">
        <w:rPr>
          <w:rFonts w:ascii="Cambria" w:hAnsi="Cambria" w:cs="Arial"/>
        </w:rPr>
        <w:tab/>
        <w:t>poświadczoną za zgodność z oryginałe</w:t>
      </w:r>
      <w:r w:rsidR="00A964AC">
        <w:rPr>
          <w:rFonts w:ascii="Cambria" w:hAnsi="Cambria" w:cs="Arial"/>
        </w:rPr>
        <w:t xml:space="preserve">m odpowiednio przez Wykonawcę </w:t>
      </w:r>
      <w:r w:rsidRPr="00F64EC0">
        <w:rPr>
          <w:rFonts w:ascii="Cambria" w:hAnsi="Cambria" w:cs="Arial"/>
        </w:rPr>
        <w:t xml:space="preserve">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4D4111" w:rsidRPr="00F64EC0" w:rsidRDefault="004D4111">
      <w:pPr>
        <w:tabs>
          <w:tab w:val="left" w:pos="408"/>
          <w:tab w:val="left" w:pos="1134"/>
          <w:tab w:val="left" w:pos="2127"/>
        </w:tabs>
        <w:autoSpaceDE w:val="0"/>
        <w:autoSpaceDN w:val="0"/>
        <w:adjustRightInd w:val="0"/>
        <w:spacing w:after="0" w:line="240" w:lineRule="auto"/>
        <w:ind w:left="408" w:hanging="2410"/>
        <w:jc w:val="both"/>
        <w:rPr>
          <w:rFonts w:ascii="Cambria" w:hAnsi="Cambria" w:cs="Arial"/>
        </w:rPr>
      </w:pPr>
    </w:p>
    <w:p w:rsidR="004D4111" w:rsidRPr="00F64EC0" w:rsidRDefault="00307808">
      <w:pPr>
        <w:pStyle w:val="Akapitzlist"/>
        <w:spacing w:after="0" w:line="240" w:lineRule="auto"/>
        <w:ind w:left="993" w:hanging="567"/>
        <w:jc w:val="both"/>
        <w:rPr>
          <w:rFonts w:ascii="Cambria" w:hAnsi="Cambria"/>
        </w:rPr>
      </w:pPr>
      <w:r w:rsidRPr="00F64EC0">
        <w:rPr>
          <w:rFonts w:ascii="Cambria" w:hAnsi="Cambria" w:cs="Arial"/>
        </w:rPr>
        <w:t>3)</w:t>
      </w:r>
      <w:r w:rsidRPr="00F64EC0">
        <w:rPr>
          <w:rFonts w:ascii="Cambria" w:hAnsi="Cambria" w:cs="Arial"/>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F64EC0">
        <w:rPr>
          <w:rFonts w:ascii="Cambria" w:hAnsi="Cambria" w:cs="Arial"/>
        </w:rPr>
        <w:t>anonimizacji</w:t>
      </w:r>
      <w:proofErr w:type="spellEnd"/>
      <w:r w:rsidRPr="00F64EC0">
        <w:rPr>
          <w:rFonts w:ascii="Cambria" w:hAnsi="Cambria" w:cs="Arial"/>
        </w:rPr>
        <w:t>.</w:t>
      </w:r>
    </w:p>
    <w:p w:rsidR="004D4111" w:rsidRPr="00F64EC0" w:rsidRDefault="00307808">
      <w:pPr>
        <w:suppressAutoHyphens/>
        <w:spacing w:before="120" w:after="0" w:line="240" w:lineRule="auto"/>
        <w:ind w:left="426"/>
        <w:jc w:val="both"/>
        <w:rPr>
          <w:rFonts w:ascii="Cambria" w:eastAsia="Times New Roman" w:hAnsi="Cambria" w:cs="Times New Roman"/>
          <w:lang w:eastAsia="pl-PL"/>
        </w:rPr>
      </w:pPr>
      <w:r w:rsidRPr="00F64EC0">
        <w:rPr>
          <w:rFonts w:ascii="Cambria" w:eastAsia="Times New Roman" w:hAnsi="Cambria" w:cs="Times New Roman"/>
          <w:lang w:eastAsia="pl-PL"/>
        </w:rPr>
        <w:t>-</w:t>
      </w:r>
      <w:r w:rsidRPr="00F64EC0">
        <w:rPr>
          <w:rFonts w:ascii="Cambria" w:eastAsia="Times New Roman" w:hAnsi="Cambria" w:cs="Times New Roman"/>
          <w:lang w:eastAsia="pl-PL"/>
        </w:rPr>
        <w:tab/>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rsidR="004D4111" w:rsidRPr="00F64EC0" w:rsidRDefault="00307808">
      <w:pPr>
        <w:numPr>
          <w:ilvl w:val="0"/>
          <w:numId w:val="1"/>
        </w:numPr>
        <w:suppressAutoHyphens/>
        <w:spacing w:before="100" w:beforeAutospacing="1" w:after="100" w:afterAutospacing="1" w:line="240" w:lineRule="auto"/>
        <w:ind w:left="426" w:hanging="426"/>
        <w:jc w:val="both"/>
        <w:rPr>
          <w:rFonts w:ascii="Cambria" w:eastAsia="Times New Roman" w:hAnsi="Cambria" w:cs="Times New Roman"/>
          <w:lang w:eastAsia="ar-SA"/>
        </w:rPr>
      </w:pPr>
      <w:r w:rsidRPr="00F64EC0">
        <w:rPr>
          <w:rFonts w:ascii="Cambria" w:eastAsia="Times New Roman" w:hAnsi="Cambria" w:cs="Times New Roman"/>
          <w:lang w:eastAsia="ar-SA"/>
        </w:rPr>
        <w:t>Na każde żądanie Zamawiającego Wykonawca zobowiązany jest przedłożyć Zamawiającemu dla osób realizujących czynności, do których odnosi się Obowiązek Zatrudnienia dokumenty, o których mowa w ust. 3. Nieprzedłożenie dokumentów, o których mowa w zdaniu poprzednim stanowi przypadek naruszenia Obowiązku Zatrudnienia.</w:t>
      </w:r>
    </w:p>
    <w:p w:rsidR="004D4111" w:rsidRPr="00F64EC0" w:rsidRDefault="00307808">
      <w:pPr>
        <w:suppressAutoHyphens/>
        <w:spacing w:before="100" w:beforeAutospacing="1" w:after="100" w:afterAutospacing="1" w:line="240" w:lineRule="auto"/>
        <w:ind w:left="426" w:hanging="426"/>
        <w:jc w:val="both"/>
        <w:rPr>
          <w:rFonts w:ascii="Cambria" w:eastAsia="Times New Roman" w:hAnsi="Cambria" w:cs="Times New Roman"/>
          <w:lang w:eastAsia="ar-SA"/>
        </w:rPr>
      </w:pPr>
      <w:r w:rsidRPr="00F64EC0">
        <w:rPr>
          <w:rFonts w:ascii="Cambria" w:hAnsi="Cambria"/>
        </w:rPr>
        <w:t>5.</w:t>
      </w:r>
      <w:r w:rsidRPr="00F64EC0">
        <w:rPr>
          <w:rFonts w:ascii="Cambria" w:hAnsi="Cambria"/>
        </w:rPr>
        <w:tab/>
        <w:t xml:space="preserve">W przypadku wątpliwości co do przestrzegania przepisów prawa pracy przez Wykonawcę lub podwykonawcę, </w:t>
      </w:r>
      <w:r w:rsidR="002E0B7B">
        <w:rPr>
          <w:rFonts w:ascii="Cambria" w:hAnsi="Cambria"/>
        </w:rPr>
        <w:t>Z</w:t>
      </w:r>
      <w:r w:rsidRPr="00F64EC0">
        <w:rPr>
          <w:rFonts w:ascii="Cambria" w:hAnsi="Cambria"/>
        </w:rPr>
        <w:t>amawiający może zwrócić się o przeprowadzenie kontroli przez Państwową Inspekcję Pracy.</w:t>
      </w:r>
    </w:p>
    <w:p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b/>
          <w:lang w:eastAsia="ar-SA"/>
        </w:rPr>
      </w:pPr>
      <w:r w:rsidRPr="00F64EC0">
        <w:rPr>
          <w:rFonts w:ascii="Cambria" w:eastAsia="Times New Roman" w:hAnsi="Cambria" w:cs="Arial"/>
          <w:shd w:val="clear" w:color="auto" w:fill="FFFFFF"/>
          <w:lang w:eastAsia="ar-SA"/>
        </w:rPr>
        <w:t>6.</w:t>
      </w:r>
      <w:r w:rsidRPr="00F64EC0">
        <w:rPr>
          <w:rFonts w:ascii="Cambria" w:eastAsia="Times New Roman" w:hAnsi="Cambria" w:cs="Arial"/>
          <w:shd w:val="clear" w:color="auto" w:fill="FFFFFF"/>
          <w:lang w:eastAsia="ar-SA"/>
        </w:rPr>
        <w:tab/>
        <w:t>Wykonawca zobowiązuje się do wykonywania Przedmiotu Umowy przez osoby wskazane w Ofercie. Zamawiający dopuszcza możliwość zmiany osób, o których mowa w zdaniu poprzednim, na inne posiadające co najmniej takie samo wykształcenie, doświadczenie i</w:t>
      </w:r>
      <w:r w:rsidR="002E0B7B">
        <w:rPr>
          <w:rFonts w:ascii="Cambria" w:eastAsia="Times New Roman" w:hAnsi="Cambria" w:cs="Arial"/>
          <w:shd w:val="clear" w:color="auto" w:fill="FFFFFF"/>
          <w:lang w:eastAsia="ar-SA"/>
        </w:rPr>
        <w:t xml:space="preserve"> kwalifikacje, jak wymagane w S</w:t>
      </w:r>
      <w:r w:rsidRPr="00F64EC0">
        <w:rPr>
          <w:rFonts w:ascii="Cambria" w:eastAsia="Times New Roman" w:hAnsi="Cambria" w:cs="Arial"/>
          <w:shd w:val="clear" w:color="auto" w:fill="FFFFFF"/>
          <w:lang w:eastAsia="ar-SA"/>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r w:rsidRPr="00F64EC0">
        <w:rPr>
          <w:rFonts w:ascii="Cambria" w:eastAsia="Times New Roman" w:hAnsi="Cambria" w:cs="Arial"/>
          <w:lang w:eastAsia="ar-SA"/>
        </w:rPr>
        <w:t xml:space="preserve"> </w:t>
      </w:r>
    </w:p>
    <w:p w:rsidR="004D4111" w:rsidRPr="00F64EC0" w:rsidRDefault="00307808">
      <w:pPr>
        <w:spacing w:before="100" w:beforeAutospacing="1" w:after="100" w:afterAutospacing="1" w:line="240" w:lineRule="auto"/>
        <w:ind w:left="426" w:hanging="426"/>
        <w:jc w:val="both"/>
        <w:rPr>
          <w:rFonts w:ascii="Cambria" w:hAnsi="Cambria"/>
        </w:rPr>
      </w:pPr>
      <w:r w:rsidRPr="00F64EC0">
        <w:rPr>
          <w:rFonts w:ascii="Cambria" w:hAnsi="Cambria"/>
        </w:rPr>
        <w:lastRenderedPageBreak/>
        <w:t>7.</w:t>
      </w:r>
      <w:r w:rsidRPr="00F64EC0">
        <w:rPr>
          <w:rFonts w:ascii="Cambria" w:hAnsi="Cambria"/>
        </w:rPr>
        <w:tab/>
      </w:r>
      <w:r w:rsidRPr="00734D71">
        <w:rPr>
          <w:rFonts w:ascii="Cambria" w:hAnsi="Cambria"/>
        </w:rPr>
        <w:t>Jeżeli W</w:t>
      </w:r>
      <w:r w:rsidR="002E0B7B" w:rsidRPr="00734D71">
        <w:rPr>
          <w:rFonts w:ascii="Cambria" w:hAnsi="Cambria"/>
        </w:rPr>
        <w:t>ykonawca w ramach opisanego w S</w:t>
      </w:r>
      <w:r w:rsidRPr="00734D71">
        <w:rPr>
          <w:rFonts w:ascii="Cambria" w:hAnsi="Cambria"/>
        </w:rPr>
        <w:t>WZ kryterium „Doświadczenie osób wyznaczonych do realizacji prac urządzeniowych” wskazał do realizacji zamówienia osoby posiadające większe doświadcz</w:t>
      </w:r>
      <w:r w:rsidR="002E0B7B" w:rsidRPr="00734D71">
        <w:rPr>
          <w:rFonts w:ascii="Cambria" w:hAnsi="Cambria"/>
        </w:rPr>
        <w:t>enie niż minimalne wymagane w S</w:t>
      </w:r>
      <w:r w:rsidRPr="00734D71">
        <w:rPr>
          <w:rFonts w:ascii="Cambria" w:hAnsi="Cambria"/>
        </w:rPr>
        <w:t>WZ, za co uzyskał punkty w tym kryterium, to wówczas przez cały okres realizacji Przedmiotu Umowy zobowiązany jest realizować Przedmiot Umowy przy pomocy tych osób. Wykonawca może zmienić w trakcie realizacji Przedmiotu Umowy osoby wskazane w Ofercie, jednakże nowa osoba nie może mieć doświadczenia w mniejszej</w:t>
      </w:r>
      <w:r w:rsidR="00EE2D77">
        <w:rPr>
          <w:rFonts w:ascii="Cambria" w:hAnsi="Cambria"/>
        </w:rPr>
        <w:t xml:space="preserve"> liczbie</w:t>
      </w:r>
      <w:r w:rsidRPr="00734D71">
        <w:rPr>
          <w:rFonts w:ascii="Cambria" w:hAnsi="Cambria"/>
        </w:rPr>
        <w:t xml:space="preserve"> </w:t>
      </w:r>
      <w:r w:rsidR="00734D71" w:rsidRPr="00734D71">
        <w:rPr>
          <w:rFonts w:ascii="Cambria" w:hAnsi="Cambria"/>
        </w:rPr>
        <w:t xml:space="preserve">wykonanych terenowych prac fitosocjologicznych dla 1 wielkopowierzchniowego (min. 5 tys. ha) opracowania fitosocjologicznego dla gospodarki leśnej, </w:t>
      </w:r>
      <w:r w:rsidRPr="00734D71">
        <w:rPr>
          <w:rFonts w:ascii="Cambria" w:hAnsi="Cambria"/>
        </w:rPr>
        <w:t>niż osoba zastępowana, za którą Wykonawca uzyskał punkty wskazane ww. kryterium. O planowanej zmianie osób,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r w:rsidRPr="00F64EC0">
        <w:rPr>
          <w:rFonts w:ascii="Cambria" w:hAnsi="Cambria"/>
        </w:rPr>
        <w:t xml:space="preserve"> </w:t>
      </w:r>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§4</w:t>
      </w:r>
    </w:p>
    <w:p w:rsidR="004D4111" w:rsidRPr="00F64EC0" w:rsidRDefault="00307808">
      <w:pPr>
        <w:tabs>
          <w:tab w:val="left" w:pos="426"/>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Strony ustalają następujące terminy realizacji Przedmiotu Umowy:</w:t>
      </w:r>
    </w:p>
    <w:p w:rsidR="004D4111" w:rsidRPr="00F64EC0" w:rsidRDefault="00307808">
      <w:pPr>
        <w:tabs>
          <w:tab w:val="left" w:pos="993"/>
        </w:tabs>
        <w:suppressAutoHyphens/>
        <w:spacing w:before="100" w:beforeAutospacing="1" w:after="100" w:afterAutospacing="1" w:line="240" w:lineRule="auto"/>
        <w:ind w:left="426"/>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Rozpoczęcie realizacji Przedmiotu Umowy – od dnia zawarcia Umowy.</w:t>
      </w:r>
    </w:p>
    <w:p w:rsidR="004D4111" w:rsidRPr="00F64EC0" w:rsidRDefault="00307808">
      <w:pPr>
        <w:tabs>
          <w:tab w:val="left" w:pos="993"/>
        </w:tabs>
        <w:suppressAutoHyphens/>
        <w:spacing w:before="100" w:beforeAutospacing="1" w:after="100" w:afterAutospacing="1" w:line="240" w:lineRule="auto"/>
        <w:ind w:left="990" w:hanging="564"/>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r>
      <w:r w:rsidRPr="00F64EC0">
        <w:rPr>
          <w:rFonts w:ascii="Cambria" w:eastAsia="Times New Roman" w:hAnsi="Cambria" w:cs="Arial"/>
          <w:lang w:eastAsia="ar-SA"/>
        </w:rPr>
        <w:tab/>
        <w:t>Wymagane terminy realizacji poszczególnych etapów Przedmiot</w:t>
      </w:r>
      <w:r w:rsidR="00AB7018">
        <w:rPr>
          <w:rFonts w:ascii="Cambria" w:eastAsia="Times New Roman" w:hAnsi="Cambria" w:cs="Arial"/>
          <w:lang w:eastAsia="ar-SA"/>
        </w:rPr>
        <w:t>u</w:t>
      </w:r>
      <w:r w:rsidRPr="00F64EC0">
        <w:rPr>
          <w:rFonts w:ascii="Cambria" w:eastAsia="Times New Roman" w:hAnsi="Cambria" w:cs="Arial"/>
          <w:lang w:eastAsia="ar-SA"/>
        </w:rPr>
        <w:t xml:space="preserve"> Umowy określono w harmonogramie </w:t>
      </w:r>
      <w:r w:rsidR="00BC6BBB">
        <w:rPr>
          <w:rFonts w:ascii="Cambria" w:eastAsia="Times New Roman" w:hAnsi="Cambria" w:cs="Arial"/>
          <w:lang w:eastAsia="ar-SA"/>
        </w:rPr>
        <w:t xml:space="preserve">w pkt. 4.2. </w:t>
      </w:r>
      <w:r w:rsidR="002E0B7B">
        <w:rPr>
          <w:rFonts w:ascii="Cambria" w:eastAsia="Times New Roman" w:hAnsi="Cambria" w:cs="Arial"/>
          <w:lang w:eastAsia="ar-SA"/>
        </w:rPr>
        <w:t xml:space="preserve"> S</w:t>
      </w:r>
      <w:r w:rsidRPr="00F64EC0">
        <w:rPr>
          <w:rFonts w:ascii="Cambria" w:eastAsia="Times New Roman" w:hAnsi="Cambria" w:cs="Arial"/>
          <w:lang w:eastAsia="ar-SA"/>
        </w:rPr>
        <w:t>WZ (dalej - „Harmonogram”).</w:t>
      </w:r>
    </w:p>
    <w:p w:rsidR="004D4111" w:rsidRPr="007E590F" w:rsidRDefault="00307808" w:rsidP="007E590F">
      <w:pPr>
        <w:spacing w:before="120"/>
        <w:ind w:left="708" w:hanging="708"/>
        <w:jc w:val="both"/>
        <w:rPr>
          <w:rFonts w:ascii="Cambria" w:hAnsi="Cambri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Ostateczny termin zakończenia realizacji Przedmiotu Umowy - </w:t>
      </w:r>
      <w:r w:rsidR="007E590F" w:rsidRPr="006D2A65">
        <w:rPr>
          <w:rFonts w:ascii="Cambria" w:hAnsi="Cambria"/>
        </w:rPr>
        <w:t>1 lipca 2024 r.</w:t>
      </w:r>
    </w:p>
    <w:p w:rsidR="00995E4B" w:rsidRPr="004673D7" w:rsidRDefault="00995E4B" w:rsidP="004673D7">
      <w:pPr>
        <w:tabs>
          <w:tab w:val="left" w:pos="426"/>
        </w:tabs>
        <w:suppressAutoHyphens/>
        <w:spacing w:before="100" w:beforeAutospacing="1" w:after="100" w:afterAutospacing="1" w:line="240" w:lineRule="auto"/>
        <w:ind w:left="426" w:hanging="426"/>
        <w:jc w:val="both"/>
        <w:rPr>
          <w:ins w:id="1" w:author="Piotr  Okapiec" w:date="2021-01-13T12:46:00Z"/>
          <w:rFonts w:ascii="Cambria" w:eastAsia="Times New Roman" w:hAnsi="Cambria" w:cs="Arial"/>
          <w:lang w:eastAsia="ar-SA"/>
        </w:rPr>
      </w:pPr>
      <w:r w:rsidRPr="004673D7">
        <w:rPr>
          <w:rFonts w:ascii="Cambria" w:eastAsia="Times New Roman" w:hAnsi="Cambria" w:cs="Arial"/>
          <w:lang w:eastAsia="ar-SA"/>
        </w:rPr>
        <w:t>2.</w:t>
      </w:r>
      <w:r w:rsidRPr="004673D7">
        <w:rPr>
          <w:rFonts w:ascii="Cambria" w:eastAsia="Times New Roman" w:hAnsi="Cambria" w:cs="Arial"/>
          <w:lang w:eastAsia="ar-SA"/>
        </w:rPr>
        <w:tab/>
      </w:r>
      <w:r w:rsidRPr="00995E4B">
        <w:rPr>
          <w:rFonts w:ascii="Cambria" w:eastAsia="Times New Roman" w:hAnsi="Cambria" w:cs="Arial"/>
          <w:lang w:eastAsia="ar-SA"/>
        </w:rPr>
        <w:t>Za datę zakończenia poszczególnych etapów zamówienia uznaje się datę pisemnego zgłoszenia Zamawiającemu gotowości do kontroli i odbioru robót. Data zgłoszenia, jest datą wykonania usługi w zakresie rzeczowym</w:t>
      </w:r>
      <w:r w:rsidR="00EE2D77">
        <w:rPr>
          <w:rFonts w:ascii="Cambria" w:eastAsia="Times New Roman" w:hAnsi="Cambria" w:cs="Arial"/>
          <w:lang w:eastAsia="ar-SA"/>
        </w:rPr>
        <w:t>,</w:t>
      </w:r>
      <w:r w:rsidRPr="00995E4B">
        <w:rPr>
          <w:rFonts w:ascii="Cambria" w:eastAsia="Times New Roman" w:hAnsi="Cambria" w:cs="Arial"/>
          <w:lang w:eastAsia="ar-SA"/>
        </w:rPr>
        <w:t xml:space="preserve"> o którym mowa w Harmonogramie</w:t>
      </w:r>
      <w:r w:rsidR="004673D7">
        <w:rPr>
          <w:rFonts w:ascii="Cambria" w:eastAsia="Times New Roman" w:hAnsi="Cambria" w:cs="Arial"/>
          <w:lang w:eastAsia="ar-SA"/>
        </w:rPr>
        <w:t>.</w:t>
      </w:r>
      <w:ins w:id="2" w:author="Piotr  Okapiec" w:date="2021-01-13T12:46:00Z">
        <w:r w:rsidRPr="004673D7">
          <w:rPr>
            <w:rFonts w:ascii="Cambria" w:eastAsia="Times New Roman" w:hAnsi="Cambria" w:cs="Arial"/>
            <w:lang w:eastAsia="ar-SA"/>
          </w:rPr>
          <w:t xml:space="preserve"> </w:t>
        </w:r>
      </w:ins>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5</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Strony ustalają, że łączne wynagrodzenie Wykonawcy z tytułu wykonania Przedmiotu Umowy wynosi …………….zł brutto (słownie złotych: ……….)</w:t>
      </w:r>
      <w:r w:rsidR="001F3405">
        <w:rPr>
          <w:rFonts w:ascii="Cambria" w:eastAsia="Times New Roman" w:hAnsi="Cambria" w:cs="Arial"/>
          <w:lang w:eastAsia="ar-SA"/>
        </w:rPr>
        <w:t xml:space="preserve"> ,netto ……….zł</w:t>
      </w:r>
      <w:r w:rsidRPr="00F64EC0">
        <w:rPr>
          <w:rFonts w:ascii="Cambria" w:eastAsia="Times New Roman" w:hAnsi="Cambria" w:cs="Arial"/>
          <w:lang w:eastAsia="ar-SA"/>
        </w:rPr>
        <w:t>.</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Kwota wskazana w ust. 1 jest ceną ryczałtową w rozumieniu i ze skutkami wskazanymi w art. 632 Kodeksu cywilnego. W kwocie wymienionej w ust. 1 zawarte są wszelkie koszty związane z realizacją Przedmiotu Umowy ponoszone przez Wykonawcę.</w:t>
      </w:r>
    </w:p>
    <w:p w:rsidR="004D4111" w:rsidRPr="00F64EC0" w:rsidRDefault="00307808">
      <w:pPr>
        <w:numPr>
          <w:ilvl w:val="0"/>
          <w:numId w:val="2"/>
        </w:numPr>
        <w:suppressAutoHyphens/>
        <w:spacing w:before="100" w:beforeAutospacing="1" w:after="100" w:afterAutospacing="1" w:line="240" w:lineRule="auto"/>
        <w:ind w:left="360"/>
        <w:jc w:val="both"/>
        <w:rPr>
          <w:rFonts w:ascii="Cambria" w:eastAsia="Times New Roman" w:hAnsi="Cambria" w:cs="Arial"/>
          <w:lang w:eastAsia="ar-SA"/>
        </w:rPr>
      </w:pPr>
      <w:r w:rsidRPr="00F64EC0">
        <w:rPr>
          <w:rFonts w:ascii="Cambria" w:eastAsia="Times New Roman" w:hAnsi="Cambria" w:cs="Arial"/>
          <w:lang w:eastAsia="ar-SA"/>
        </w:rPr>
        <w:t xml:space="preserve">Należność za wykonany Przedmiot Umowy (jego część) będzie płatna na rachunek bankowy </w:t>
      </w:r>
      <w:r w:rsidR="00C3735F">
        <w:rPr>
          <w:rFonts w:ascii="Cambria" w:eastAsia="Times New Roman" w:hAnsi="Cambria" w:cs="Arial"/>
          <w:lang w:eastAsia="ar-SA"/>
        </w:rPr>
        <w:t xml:space="preserve">Wykonawcy podany na fakturze, w terminie do </w:t>
      </w:r>
      <w:r w:rsidR="00350856">
        <w:rPr>
          <w:rFonts w:ascii="Cambria" w:eastAsia="Times New Roman" w:hAnsi="Cambria" w:cs="Arial"/>
          <w:lang w:eastAsia="ar-SA"/>
        </w:rPr>
        <w:t>21</w:t>
      </w:r>
      <w:r w:rsidRPr="00F64EC0">
        <w:rPr>
          <w:rFonts w:ascii="Cambria" w:eastAsia="Times New Roman" w:hAnsi="Cambria" w:cs="Arial"/>
          <w:lang w:eastAsia="ar-SA"/>
        </w:rPr>
        <w:t xml:space="preserve"> dni od dnia</w:t>
      </w:r>
      <w:r w:rsidR="00C3735F">
        <w:rPr>
          <w:rFonts w:ascii="Cambria" w:eastAsia="Times New Roman" w:hAnsi="Cambria" w:cs="Arial"/>
          <w:lang w:eastAsia="ar-SA"/>
        </w:rPr>
        <w:t xml:space="preserve"> podpisania protokołu odbioru prac (częściowego lub końcowego)</w:t>
      </w:r>
      <w:r w:rsidRPr="00F64EC0">
        <w:rPr>
          <w:rFonts w:ascii="Cambria" w:eastAsia="Times New Roman" w:hAnsi="Cambria" w:cs="Arial"/>
          <w:lang w:eastAsia="ar-SA"/>
        </w:rPr>
        <w:t xml:space="preserve">.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Rozliczanie prac objętych Przedmiotem Umowy odbywać się będzie fakturami</w:t>
      </w:r>
      <w:r w:rsidR="00C3735F">
        <w:rPr>
          <w:rFonts w:ascii="Cambria" w:eastAsia="Times New Roman" w:hAnsi="Cambria" w:cs="Arial"/>
          <w:lang w:eastAsia="ar-SA"/>
        </w:rPr>
        <w:t xml:space="preserve"> częściowymi i fakturą końcową, </w:t>
      </w:r>
      <w:r w:rsidRPr="00F64EC0">
        <w:rPr>
          <w:rFonts w:ascii="Cambria" w:eastAsia="Times New Roman" w:hAnsi="Cambria" w:cs="Arial"/>
          <w:lang w:eastAsia="ar-SA"/>
        </w:rPr>
        <w:t xml:space="preserve">zgodnie z faktycznym postępem prac stwierdzonych w protokołach sporządzonych </w:t>
      </w:r>
      <w:r w:rsidRPr="00F27093">
        <w:rPr>
          <w:rFonts w:ascii="Cambria" w:eastAsia="Times New Roman" w:hAnsi="Cambria" w:cs="Arial"/>
          <w:color w:val="000000" w:themeColor="text1"/>
          <w:lang w:eastAsia="ar-SA"/>
        </w:rPr>
        <w:t>zgodnie z Zarządzeniem nr 63 Dyrektora Generalnego Lasów Państwowych z dnia 13 sierpnia 2002 r</w:t>
      </w:r>
      <w:r w:rsidRPr="009D62D1">
        <w:rPr>
          <w:rFonts w:ascii="Cambria" w:eastAsia="Times New Roman" w:hAnsi="Cambria" w:cs="Arial"/>
          <w:color w:val="000000" w:themeColor="text1"/>
          <w:lang w:eastAsia="ar-SA"/>
        </w:rPr>
        <w:t>. w sprawie kontroli i odbioru robót urządzeniowych zlecanych przez regionalne dyrekcje Lasów Państwowych.</w:t>
      </w:r>
    </w:p>
    <w:p w:rsidR="00482699" w:rsidRPr="001F09CC" w:rsidRDefault="00307808" w:rsidP="00221200">
      <w:pPr>
        <w:tabs>
          <w:tab w:val="left" w:pos="360"/>
        </w:tabs>
        <w:suppressAutoHyphens/>
        <w:spacing w:before="100" w:beforeAutospacing="1" w:after="100" w:afterAutospacing="1" w:line="240" w:lineRule="auto"/>
        <w:ind w:left="360" w:hanging="360"/>
        <w:jc w:val="both"/>
        <w:rPr>
          <w:rFonts w:ascii="Cambria" w:hAnsi="Cambria" w:cs="Arial"/>
        </w:rPr>
      </w:pPr>
      <w:r w:rsidRPr="00F64EC0">
        <w:rPr>
          <w:rFonts w:ascii="Cambria" w:eastAsia="Times New Roman" w:hAnsi="Cambria" w:cs="Arial"/>
          <w:lang w:eastAsia="ar-SA"/>
        </w:rPr>
        <w:t>5.</w:t>
      </w:r>
      <w:r w:rsidRPr="00F64EC0">
        <w:rPr>
          <w:rFonts w:ascii="Cambria" w:eastAsia="Times New Roman" w:hAnsi="Cambria" w:cs="Arial"/>
          <w:lang w:eastAsia="ar-SA"/>
        </w:rPr>
        <w:tab/>
      </w:r>
      <w:r w:rsidR="00482699" w:rsidRPr="00A964AC">
        <w:rPr>
          <w:rFonts w:ascii="Cambria" w:hAnsi="Cambria" w:cs="Arial"/>
          <w:bCs/>
          <w:lang w:eastAsia="pl-PL"/>
        </w:rPr>
        <w:t>Wykonawca wystawia faktury</w:t>
      </w:r>
      <w:r w:rsidR="00C3735F">
        <w:rPr>
          <w:rFonts w:ascii="Cambria" w:hAnsi="Cambria" w:cs="Arial"/>
          <w:bCs/>
          <w:lang w:eastAsia="pl-PL"/>
        </w:rPr>
        <w:t xml:space="preserve"> po zgłoszeniu wykonanych prac do odbioru</w:t>
      </w:r>
      <w:r w:rsidR="00482699" w:rsidRPr="00A964AC">
        <w:rPr>
          <w:rFonts w:ascii="Cambria" w:hAnsi="Cambria" w:cs="Arial"/>
          <w:bCs/>
          <w:lang w:eastAsia="pl-PL"/>
        </w:rPr>
        <w:t xml:space="preserve"> na Zamawiającego</w:t>
      </w:r>
      <w:r w:rsidR="00482699" w:rsidRPr="00A964AC">
        <w:rPr>
          <w:rFonts w:ascii="Cambria" w:hAnsi="Cambria" w:cs="Arial"/>
        </w:rPr>
        <w:t>: Regionalną Dyrekcję Lasów Państwowych w Warszawie ul. Grochowska 278, 03-841 Warszawa NIP: 525-00-10-918, Zamawiający wskazuje jako Płatnika wyna</w:t>
      </w:r>
      <w:r w:rsidR="009F3E8E">
        <w:rPr>
          <w:rFonts w:ascii="Cambria" w:hAnsi="Cambria" w:cs="Arial"/>
        </w:rPr>
        <w:t xml:space="preserve">grodzenia: </w:t>
      </w:r>
      <w:r w:rsidR="00E73650">
        <w:rPr>
          <w:rFonts w:ascii="Cambria" w:hAnsi="Cambria" w:cs="Arial"/>
        </w:rPr>
        <w:t xml:space="preserve">Nadleśnictwo </w:t>
      </w:r>
      <w:r w:rsidR="00221200" w:rsidRPr="00221200">
        <w:rPr>
          <w:rFonts w:ascii="Cambria" w:hAnsi="Cambria" w:cs="Arial"/>
        </w:rPr>
        <w:t xml:space="preserve">Sokołów </w:t>
      </w:r>
      <w:r w:rsidR="00734D71">
        <w:rPr>
          <w:rFonts w:ascii="Cambria" w:hAnsi="Cambria" w:cs="Arial"/>
        </w:rPr>
        <w:t xml:space="preserve">– adres: </w:t>
      </w:r>
      <w:r w:rsidR="00221200" w:rsidRPr="00221200">
        <w:rPr>
          <w:rFonts w:ascii="Cambria" w:hAnsi="Cambria" w:cs="Arial"/>
        </w:rPr>
        <w:t>ul. Kupientyńska 17B</w:t>
      </w:r>
      <w:r w:rsidR="00221200">
        <w:rPr>
          <w:rFonts w:ascii="Cambria" w:hAnsi="Cambria" w:cs="Arial"/>
        </w:rPr>
        <w:t xml:space="preserve">, </w:t>
      </w:r>
      <w:r w:rsidR="00221200" w:rsidRPr="00221200">
        <w:rPr>
          <w:rFonts w:ascii="Cambria" w:hAnsi="Cambria" w:cs="Arial"/>
        </w:rPr>
        <w:t>08-300 Sokołów Podlaski</w:t>
      </w:r>
      <w:r w:rsidR="00482699" w:rsidRPr="001F09CC">
        <w:rPr>
          <w:rFonts w:ascii="Cambria" w:hAnsi="Cambria" w:cs="Arial"/>
        </w:rPr>
        <w:t xml:space="preserve">.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lastRenderedPageBreak/>
        <w:t>6.</w:t>
      </w:r>
      <w:r w:rsidRPr="00F64EC0">
        <w:rPr>
          <w:rFonts w:ascii="Cambria" w:eastAsia="Times New Roman" w:hAnsi="Cambria" w:cs="Arial"/>
          <w:lang w:eastAsia="ar-SA"/>
        </w:rPr>
        <w:tab/>
        <w:t>Wykonawca obowiązany jest wystawić fakturę z obowiązującą stawką podatku VAT w dniu jej wystawienia.</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7.</w:t>
      </w:r>
      <w:r w:rsidRPr="00F64EC0">
        <w:rPr>
          <w:rFonts w:ascii="Cambria" w:eastAsia="Times New Roman" w:hAnsi="Cambria" w:cs="Arial"/>
          <w:lang w:eastAsia="ar-SA"/>
        </w:rPr>
        <w:tab/>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w:t>
      </w:r>
      <w:proofErr w:type="spellStart"/>
      <w:r w:rsidRPr="00F64EC0">
        <w:rPr>
          <w:rFonts w:ascii="Cambria" w:eastAsia="Times New Roman" w:hAnsi="Cambria" w:cs="Arial"/>
          <w:lang w:eastAsia="ar-SA"/>
        </w:rPr>
        <w:t>późn</w:t>
      </w:r>
      <w:proofErr w:type="spellEnd"/>
      <w:r w:rsidRPr="00F64EC0">
        <w:rPr>
          <w:rFonts w:ascii="Cambria" w:eastAsia="Times New Roman" w:hAnsi="Cambria" w:cs="Arial"/>
          <w:lang w:eastAsia="ar-SA"/>
        </w:rPr>
        <w:t xml:space="preserve">. zm., dalej – „Ustawa o Fakturowaniu”).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8.</w:t>
      </w:r>
      <w:r w:rsidRPr="00F64EC0">
        <w:rPr>
          <w:rFonts w:ascii="Cambria" w:eastAsia="Times New Roman" w:hAnsi="Cambria" w:cs="Arial"/>
          <w:lang w:eastAsia="ar-SA"/>
        </w:rPr>
        <w:tab/>
        <w:t>W przypadku wystawienia faktury, o której mowa w ust. 7, Wykonawca jest obowiązany</w:t>
      </w:r>
      <w:r w:rsidR="00266D11">
        <w:rPr>
          <w:rFonts w:ascii="Cambria" w:eastAsia="Times New Roman" w:hAnsi="Cambria" w:cs="Arial"/>
          <w:lang w:eastAsia="ar-SA"/>
        </w:rPr>
        <w:t xml:space="preserve"> do wysłania jej do Regionalnej Dyrekcji Lasów Państwowych w Warszawie</w:t>
      </w:r>
      <w:r w:rsidRPr="00F64EC0">
        <w:rPr>
          <w:rFonts w:ascii="Cambria" w:eastAsia="Times New Roman" w:hAnsi="Cambria" w:cs="Arial"/>
          <w:lang w:eastAsia="ar-SA"/>
        </w:rPr>
        <w:t xml:space="preserve"> za pośrednictwem Platformy Elektronicznego Fakturowania (dalej – „PEF”).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9.</w:t>
      </w:r>
      <w:r w:rsidRPr="00F64EC0">
        <w:rPr>
          <w:rFonts w:ascii="Cambria" w:eastAsia="Times New Roman" w:hAnsi="Cambria" w:cs="Arial"/>
          <w:lang w:eastAsia="ar-SA"/>
        </w:rPr>
        <w:tab/>
        <w:t xml:space="preserve">Wystawiona przez Wykonawcę ustrukturyzowana faktura elektroniczna winna zawierać elementy, o których mowa w art. 6 Ustawy o Fakturowaniu, a nadto faktura ta, lub załącznik do niej musi zawierać numer Umowy i zamówienia, których dotyczy.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10.</w:t>
      </w:r>
      <w:r w:rsidRPr="00F64EC0">
        <w:rPr>
          <w:rFonts w:ascii="Cambria" w:eastAsia="Times New Roman" w:hAnsi="Cambria" w:cs="Arial"/>
          <w:lang w:eastAsia="ar-SA"/>
        </w:rPr>
        <w:tab/>
        <w:t xml:space="preserve">Ustrukturyzowaną fakturę elektroniczną należy </w:t>
      </w:r>
      <w:r w:rsidR="00631EEC">
        <w:rPr>
          <w:rFonts w:ascii="Cambria" w:eastAsia="Times New Roman" w:hAnsi="Cambria" w:cs="Arial"/>
          <w:lang w:eastAsia="ar-SA"/>
        </w:rPr>
        <w:t>wysyłać na następujący adres Regionalnej Dyrekcji Lasów Państwowych w Warszawie</w:t>
      </w:r>
      <w:r w:rsidRPr="00F64EC0">
        <w:rPr>
          <w:rFonts w:ascii="Cambria" w:eastAsia="Times New Roman" w:hAnsi="Cambria" w:cs="Arial"/>
          <w:lang w:eastAsia="ar-SA"/>
        </w:rPr>
        <w:t xml:space="preserve"> na Platformie Elektroniczn</w:t>
      </w:r>
      <w:r w:rsidR="00631EEC">
        <w:rPr>
          <w:rFonts w:ascii="Cambria" w:eastAsia="Times New Roman" w:hAnsi="Cambria" w:cs="Arial"/>
          <w:lang w:eastAsia="ar-SA"/>
        </w:rPr>
        <w:t>ego Fakturowania: NIP: 5250010918</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11.</w:t>
      </w:r>
      <w:r w:rsidRPr="00F64EC0">
        <w:rPr>
          <w:rFonts w:ascii="Cambria" w:eastAsia="Times New Roman" w:hAnsi="Cambria" w:cs="Arial"/>
          <w:lang w:eastAsia="ar-SA"/>
        </w:rPr>
        <w:tab/>
        <w:t>Za chwilę doręczenia ustrukturyzowanej faktury elektronicznej uznawać się będzie chwilę wprowadzenia prawidłowo wystawionej faktury, zawierającej wszystkie elementy, o których mowa w ust. 9 powyżej, do konta Zamawiającego na PEF, w sposób umożliwiający Zamawiającemu zapoznanie się z jej treścią.</w:t>
      </w:r>
    </w:p>
    <w:p w:rsidR="004D4111" w:rsidRPr="00F64EC0" w:rsidRDefault="00307808">
      <w:pPr>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12.</w:t>
      </w:r>
      <w:r w:rsidRPr="00F64EC0">
        <w:rPr>
          <w:rFonts w:ascii="Cambria" w:eastAsia="Times New Roman" w:hAnsi="Cambria" w:cs="Arial"/>
          <w:lang w:eastAsia="ar-SA"/>
        </w:rPr>
        <w:tab/>
        <w:t>Wykonawca upoważnia Zamawiającego do potrącania z wynagrodzenia wszelkich należności przysługujących Zamawiającemu na podstawie niniejszej Umowy.</w:t>
      </w:r>
    </w:p>
    <w:p w:rsidR="004D4111" w:rsidRPr="00F64EC0" w:rsidRDefault="00307808" w:rsidP="00B51053">
      <w:pPr>
        <w:suppressAutoHyphens/>
        <w:spacing w:before="100" w:beforeAutospacing="1" w:after="100" w:afterAutospacing="1" w:line="240" w:lineRule="auto"/>
        <w:ind w:left="360" w:hanging="360"/>
        <w:jc w:val="both"/>
        <w:rPr>
          <w:rFonts w:ascii="Cambria" w:hAnsi="Cambria" w:cs="Arial"/>
          <w:lang w:eastAsia="pl-PL"/>
        </w:rPr>
      </w:pPr>
      <w:r w:rsidRPr="00F64EC0">
        <w:rPr>
          <w:rFonts w:ascii="Cambria" w:eastAsia="Times New Roman" w:hAnsi="Cambria" w:cs="Arial"/>
          <w:lang w:eastAsia="ar-SA"/>
        </w:rPr>
        <w:t>13.</w:t>
      </w:r>
      <w:r w:rsidRPr="00F64EC0">
        <w:rPr>
          <w:rFonts w:ascii="Cambria" w:eastAsia="Times New Roman" w:hAnsi="Cambria" w:cs="Arial"/>
          <w:lang w:eastAsia="ar-SA"/>
        </w:rPr>
        <w:tab/>
        <w:t xml:space="preserve">Wykonawca </w:t>
      </w:r>
      <w:r w:rsidRPr="00F64EC0">
        <w:rPr>
          <w:rFonts w:ascii="Cambria" w:hAnsi="Cambria" w:cs="Arial"/>
          <w:bCs/>
          <w:lang w:eastAsia="pl-PL"/>
        </w:rPr>
        <w:t xml:space="preserve">przy realizacji Umowy zobowiązuje posługiwać się rachunkiem rozliczeniowym o którym mowa w art. 49 ust. 1 pkt 1 ustawy z dnia 29 sierpnia 1997 r.  Prawo Bankowe (tekst jedn.: Dz. U. z 2020r. poz. 1896 z </w:t>
      </w:r>
      <w:proofErr w:type="spellStart"/>
      <w:r w:rsidRPr="00F64EC0">
        <w:rPr>
          <w:rFonts w:ascii="Cambria" w:hAnsi="Cambria" w:cs="Arial"/>
          <w:bCs/>
          <w:lang w:eastAsia="pl-PL"/>
        </w:rPr>
        <w:t>późn</w:t>
      </w:r>
      <w:proofErr w:type="spellEnd"/>
      <w:r w:rsidRPr="00F64EC0">
        <w:rPr>
          <w:rFonts w:ascii="Cambria" w:hAnsi="Cambria" w:cs="Arial"/>
          <w:bCs/>
          <w:lang w:eastAsia="pl-PL"/>
        </w:rPr>
        <w:t xml:space="preserve">. zm.) zawartym w wykazie podmiotów, o którym mowa w art. 96b ust. 1 ustawy z dnia 11 marca 2004 r. o podatku od towarów i usług (tekst jedn.: Dz. U. z 2020 r. poz. 106 z </w:t>
      </w:r>
      <w:proofErr w:type="spellStart"/>
      <w:r w:rsidRPr="00F64EC0">
        <w:rPr>
          <w:rFonts w:ascii="Cambria" w:hAnsi="Cambria" w:cs="Arial"/>
          <w:bCs/>
          <w:lang w:eastAsia="pl-PL"/>
        </w:rPr>
        <w:t>późn</w:t>
      </w:r>
      <w:proofErr w:type="spellEnd"/>
      <w:r w:rsidRPr="00F64EC0">
        <w:rPr>
          <w:rFonts w:ascii="Cambria" w:hAnsi="Cambria" w:cs="Arial"/>
          <w:bCs/>
          <w:lang w:eastAsia="pl-PL"/>
        </w:rPr>
        <w:t>. zm.).</w:t>
      </w:r>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6</w:t>
      </w:r>
    </w:p>
    <w:p w:rsidR="004D4111" w:rsidRPr="00F64EC0" w:rsidRDefault="00307808">
      <w:pPr>
        <w:tabs>
          <w:tab w:val="left" w:pos="426"/>
        </w:tabs>
        <w:spacing w:before="100" w:beforeAutospacing="1" w:after="100" w:afterAutospacing="1" w:line="240" w:lineRule="auto"/>
        <w:ind w:left="426" w:hanging="426"/>
        <w:jc w:val="both"/>
        <w:rPr>
          <w:rFonts w:ascii="Cambria" w:eastAsia="Calibri" w:hAnsi="Cambria" w:cs="Arial"/>
        </w:rPr>
      </w:pPr>
      <w:r w:rsidRPr="00F64EC0">
        <w:rPr>
          <w:rFonts w:ascii="Cambria" w:eastAsia="Calibri" w:hAnsi="Cambria" w:cs="Arial"/>
        </w:rPr>
        <w:t>1.</w:t>
      </w:r>
      <w:r w:rsidRPr="00F64EC0">
        <w:rPr>
          <w:rFonts w:ascii="Cambria" w:eastAsia="Calibri" w:hAnsi="Cambria" w:cs="Arial"/>
        </w:rPr>
        <w:tab/>
        <w:t>Strony ustalają, że wysokość wynagrodzenia, o którym mowa w § 5 ust. 1 Umowy może zostać zmieniona w trakcie obowiązywania Umowy, w przypadku wystąpienia:</w:t>
      </w:r>
    </w:p>
    <w:p w:rsidR="004D4111" w:rsidRPr="00F64EC0" w:rsidRDefault="00307808">
      <w:pPr>
        <w:tabs>
          <w:tab w:val="left" w:pos="426"/>
          <w:tab w:val="left" w:pos="851"/>
        </w:tabs>
        <w:spacing w:before="100" w:beforeAutospacing="1" w:after="100" w:afterAutospacing="1" w:line="240" w:lineRule="auto"/>
        <w:ind w:left="426"/>
        <w:jc w:val="both"/>
        <w:rPr>
          <w:rFonts w:ascii="Cambria" w:eastAsia="Calibri" w:hAnsi="Cambria" w:cs="Arial"/>
        </w:rPr>
      </w:pPr>
      <w:r w:rsidRPr="00F64EC0">
        <w:rPr>
          <w:rFonts w:ascii="Cambria" w:eastAsia="Calibri" w:hAnsi="Cambria" w:cs="Arial"/>
        </w:rPr>
        <w:t>a)</w:t>
      </w:r>
      <w:r w:rsidRPr="00F64EC0">
        <w:rPr>
          <w:rFonts w:ascii="Cambria" w:eastAsia="Calibri" w:hAnsi="Cambria" w:cs="Arial"/>
        </w:rPr>
        <w:tab/>
        <w:t>zmiany stawki podatku od towarów i usług,</w:t>
      </w:r>
    </w:p>
    <w:p w:rsidR="004D4111" w:rsidRPr="00F64EC0" w:rsidRDefault="00307808">
      <w:pPr>
        <w:tabs>
          <w:tab w:val="left" w:pos="426"/>
          <w:tab w:val="left" w:pos="851"/>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t>b)</w:t>
      </w:r>
      <w:r w:rsidRPr="00F64EC0">
        <w:rPr>
          <w:rFonts w:ascii="Cambria" w:eastAsia="Calibri" w:hAnsi="Cambria" w:cs="Arial"/>
        </w:rPr>
        <w:tab/>
        <w:t xml:space="preserve">zmiany wysokości minimalnego wynagrodzenia za pracę albo wysokości minimalnej stawki godzinowej, ustalonych na podstawie ustawy z dnia 10 października 2002 r. o minimalnym wynagrodzeniu za pracę, </w:t>
      </w:r>
    </w:p>
    <w:p w:rsidR="004D4111" w:rsidRPr="00F64EC0" w:rsidRDefault="00307808">
      <w:pPr>
        <w:tabs>
          <w:tab w:val="left" w:pos="426"/>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t>c)</w:t>
      </w:r>
      <w:r w:rsidRPr="00F64EC0">
        <w:rPr>
          <w:rFonts w:ascii="Cambria" w:eastAsia="Calibri" w:hAnsi="Cambria" w:cs="Arial"/>
        </w:rPr>
        <w:tab/>
        <w:t>zmiany zasad podlegania ubezpieczeniom społecznym lub ubezpieczeniu zdrowotnemu lub wysokości stawki składki na ubezpieczenia społeczne lub zdrowotne,</w:t>
      </w:r>
    </w:p>
    <w:p w:rsidR="004D4111" w:rsidRPr="00F64EC0" w:rsidRDefault="00307808">
      <w:pPr>
        <w:tabs>
          <w:tab w:val="left" w:pos="426"/>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t>d)</w:t>
      </w:r>
      <w:r w:rsidRPr="00F64EC0">
        <w:rPr>
          <w:rFonts w:ascii="Cambria" w:eastAsia="Calibri" w:hAnsi="Cambria" w:cs="Arial"/>
        </w:rPr>
        <w:tab/>
        <w:t>zasad gromadzenia i wysokości wpłat do pracowniczych planów kapitałowych, o których mowa w ustawie z dnia 4 października 2018 r. o pracowniczych planach kapitałowych</w:t>
      </w:r>
    </w:p>
    <w:p w:rsidR="004D4111" w:rsidRPr="00F64EC0" w:rsidRDefault="00307808">
      <w:pPr>
        <w:tabs>
          <w:tab w:val="left" w:pos="426"/>
          <w:tab w:val="left" w:pos="851"/>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lastRenderedPageBreak/>
        <w:t>-</w:t>
      </w:r>
      <w:r w:rsidRPr="00F64EC0">
        <w:rPr>
          <w:rFonts w:ascii="Cambria" w:eastAsia="Calibri" w:hAnsi="Cambria" w:cs="Arial"/>
        </w:rPr>
        <w:tab/>
        <w:t xml:space="preserve">jeżeli zmiany te będą miały wpływ na koszty wykonania Przedmiotu Umowy przez Wykonawcę. </w:t>
      </w:r>
    </w:p>
    <w:p w:rsidR="004D4111" w:rsidRPr="00F64EC0" w:rsidRDefault="00307808">
      <w:pPr>
        <w:tabs>
          <w:tab w:val="left" w:pos="426"/>
          <w:tab w:val="left" w:pos="567"/>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2.</w:t>
      </w:r>
      <w:r w:rsidRPr="00F64EC0">
        <w:rPr>
          <w:rFonts w:ascii="Cambria" w:eastAsia="Calibri" w:hAnsi="Cambria" w:cs="Calibri"/>
          <w:lang w:eastAsia="pl-PL"/>
        </w:rPr>
        <w:tab/>
        <w:t xml:space="preserve">Zmiany wynagrodzenia Wykonawcy, w przypadku wystąpienia okoliczności o których mowa w ust. 1 lit. a) – d) będą dokonywane według zasad opisanych w ust. 3 - 11. </w:t>
      </w:r>
    </w:p>
    <w:p w:rsidR="004D4111" w:rsidRPr="00F64EC0" w:rsidRDefault="00307808">
      <w:pPr>
        <w:tabs>
          <w:tab w:val="left" w:pos="426"/>
          <w:tab w:val="left" w:pos="567"/>
        </w:tabs>
        <w:autoSpaceDE w:val="0"/>
        <w:autoSpaceDN w:val="0"/>
        <w:adjustRightInd w:val="0"/>
        <w:spacing w:before="100" w:beforeAutospacing="1" w:after="100" w:afterAutospacing="1" w:line="240" w:lineRule="auto"/>
        <w:ind w:left="426" w:hanging="426"/>
        <w:jc w:val="both"/>
        <w:rPr>
          <w:rFonts w:ascii="Cambria" w:eastAsia="Calibri" w:hAnsi="Cambria" w:cs="Arial"/>
          <w:lang w:eastAsia="pl-PL"/>
        </w:rPr>
      </w:pPr>
      <w:r w:rsidRPr="00F64EC0">
        <w:rPr>
          <w:rFonts w:ascii="Cambria" w:eastAsia="Calibri" w:hAnsi="Cambria" w:cs="Calibri"/>
          <w:lang w:eastAsia="pl-PL"/>
        </w:rPr>
        <w:t>3.</w:t>
      </w:r>
      <w:r w:rsidRPr="00F64EC0">
        <w:rPr>
          <w:rFonts w:ascii="Cambria" w:eastAsia="Calibri" w:hAnsi="Cambria" w:cs="Calibri"/>
          <w:lang w:eastAsia="pl-PL"/>
        </w:rPr>
        <w:tab/>
        <w:t xml:space="preserve">W przypadku </w:t>
      </w:r>
      <w:r w:rsidRPr="00F64EC0">
        <w:rPr>
          <w:rFonts w:ascii="Cambria" w:eastAsia="Calibri" w:hAnsi="Cambria" w:cs="Arial"/>
          <w:lang w:eastAsia="pl-PL"/>
        </w:rPr>
        <w:t>wystąpienia okoliczności, o której mowa w ust. 1 lit</w:t>
      </w:r>
      <w:r w:rsidR="00EE2D77">
        <w:rPr>
          <w:rFonts w:ascii="Cambria" w:eastAsia="Calibri" w:hAnsi="Cambria" w:cs="Arial"/>
          <w:lang w:eastAsia="pl-PL"/>
        </w:rPr>
        <w:t>.</w:t>
      </w:r>
      <w:r w:rsidRPr="00F64EC0">
        <w:rPr>
          <w:rFonts w:ascii="Cambria" w:eastAsia="Calibri" w:hAnsi="Cambria" w:cs="Arial"/>
          <w:lang w:eastAsia="pl-PL"/>
        </w:rPr>
        <w:t xml:space="preserve"> a) część wynagrodzenia brutto, o którym mowa w § 5 ust. 1 Umowy,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wynagrodzenie brutto, o którym mowa w zdaniu poprzednim będzie obejmowało stawkę i wartość obowiązującą w dniu wystawienia faktury. Wynagrodzenie netto Wykonawcy nie ulegnie zmianie.</w:t>
      </w:r>
    </w:p>
    <w:p w:rsidR="004D4111" w:rsidRPr="00F64EC0" w:rsidRDefault="00307808">
      <w:pPr>
        <w:tabs>
          <w:tab w:val="left" w:pos="426"/>
        </w:tabs>
        <w:spacing w:before="100" w:beforeAutospacing="1" w:after="100" w:afterAutospacing="1" w:line="240" w:lineRule="auto"/>
        <w:ind w:left="426" w:hanging="426"/>
        <w:jc w:val="both"/>
        <w:rPr>
          <w:rFonts w:ascii="Cambria" w:eastAsia="Calibri" w:hAnsi="Cambria" w:cs="Arial"/>
        </w:rPr>
      </w:pPr>
      <w:r w:rsidRPr="00F64EC0">
        <w:rPr>
          <w:rFonts w:ascii="Cambria" w:eastAsia="Calibri" w:hAnsi="Cambria" w:cs="Arial"/>
        </w:rPr>
        <w:t>4.</w:t>
      </w:r>
      <w:r w:rsidRPr="00F64EC0">
        <w:rPr>
          <w:rFonts w:ascii="Cambria" w:eastAsia="Calibri" w:hAnsi="Cambria" w:cs="Arial"/>
        </w:rPr>
        <w:tab/>
        <w:t>W przypadku wystąpienia okoliczności, o której mowa w ust. 1 lit</w:t>
      </w:r>
      <w:r w:rsidR="00EE2D77">
        <w:rPr>
          <w:rFonts w:ascii="Cambria" w:eastAsia="Calibri" w:hAnsi="Cambria" w:cs="Arial"/>
        </w:rPr>
        <w:t>.</w:t>
      </w:r>
      <w:r w:rsidRPr="00F64EC0">
        <w:rPr>
          <w:rFonts w:ascii="Cambria" w:eastAsia="Calibri" w:hAnsi="Cambria" w:cs="Arial"/>
        </w:rPr>
        <w:t xml:space="preserve"> b) </w:t>
      </w:r>
      <w:r w:rsidRPr="00F64EC0">
        <w:rPr>
          <w:rFonts w:ascii="Cambria" w:eastAsia="Calibri" w:hAnsi="Cambria" w:cs="Arial"/>
          <w:lang w:eastAsia="pl-PL"/>
        </w:rPr>
        <w:t>część wynagrodzenia brutto, o którym mowa w § 5 ust. 1 Umowy, płatna</w:t>
      </w:r>
      <w:r w:rsidRPr="00F64EC0">
        <w:rPr>
          <w:rFonts w:ascii="Cambria" w:eastAsia="Calibri" w:hAnsi="Cambria" w:cs="Arial"/>
        </w:rPr>
        <w:t xml:space="preserve"> po spełnieniu warunku, o którym mowa w ust. 7, zostanie zmieniona o kwotę odpowiadającą wartości udokumentowanej zmiany kosztu Wykonawcy, wynikającej ze zmiany kwoty wynagrodzeń osób bezpośrednio wykonujących Przedmiot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rsidR="004D4111" w:rsidRPr="00F64EC0" w:rsidRDefault="00307808">
      <w:pPr>
        <w:tabs>
          <w:tab w:val="left" w:pos="426"/>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 xml:space="preserve">5. </w:t>
      </w:r>
      <w:r w:rsidRPr="00F64EC0">
        <w:rPr>
          <w:rFonts w:ascii="Cambria" w:eastAsia="Calibri" w:hAnsi="Cambria" w:cs="Calibri"/>
          <w:lang w:eastAsia="pl-PL"/>
        </w:rPr>
        <w:tab/>
        <w:t>W przypadku wystąpienia okoliczności, o której mowa w ust 1 lit</w:t>
      </w:r>
      <w:r w:rsidR="00EE2D77">
        <w:rPr>
          <w:rFonts w:ascii="Cambria" w:eastAsia="Calibri" w:hAnsi="Cambria" w:cs="Calibri"/>
          <w:lang w:eastAsia="pl-PL"/>
        </w:rPr>
        <w:t>.</w:t>
      </w:r>
      <w:r w:rsidRPr="00F64EC0">
        <w:rPr>
          <w:rFonts w:ascii="Cambria" w:eastAsia="Calibri" w:hAnsi="Cambria" w:cs="Calibri"/>
          <w:lang w:eastAsia="pl-PL"/>
        </w:rPr>
        <w:t xml:space="preserve"> c)</w:t>
      </w:r>
      <w:r w:rsidRPr="00F64EC0">
        <w:rPr>
          <w:rFonts w:ascii="Cambria" w:eastAsia="Calibri" w:hAnsi="Cambria" w:cs="Arial"/>
          <w:lang w:eastAsia="pl-PL"/>
        </w:rPr>
        <w:t xml:space="preserve"> część wynagrodzenia brutto, o którym mowa w § 5 ust. 1 Umowy, płatna </w:t>
      </w:r>
      <w:r w:rsidRPr="00F64EC0">
        <w:rPr>
          <w:rFonts w:ascii="Cambria" w:eastAsia="Calibri" w:hAnsi="Cambria" w:cs="Calibri"/>
          <w:lang w:eastAsia="pl-PL"/>
        </w:rPr>
        <w:t>po spełnieniu warunku, o którym mowa w ust. 7, zostanie zmieniona o kwotę odpowiadającą zmianie kosztu Wykonawcy, jaką będzie on zobowiązany dodatkowo ponieść w celu uwzględnienia tej zmiany, przy zachowaniu dotychczasowej kwoty netto wynagrodzenia osób bezpośrednio wykonujących zamówienie na rzecz Zamawiającego.</w:t>
      </w:r>
    </w:p>
    <w:p w:rsidR="004D4111" w:rsidRPr="00F64EC0" w:rsidRDefault="00307808">
      <w:pPr>
        <w:tabs>
          <w:tab w:val="left" w:pos="426"/>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6.</w:t>
      </w:r>
      <w:r w:rsidRPr="00F64EC0">
        <w:rPr>
          <w:rFonts w:ascii="Cambria" w:eastAsia="Calibri" w:hAnsi="Cambria" w:cs="Calibri"/>
          <w:lang w:eastAsia="pl-PL"/>
        </w:rPr>
        <w:tab/>
        <w:t>W przypadku wystąpienia okoliczności, o której mowa w ust 1 lit</w:t>
      </w:r>
      <w:r w:rsidR="00EE2D77">
        <w:rPr>
          <w:rFonts w:ascii="Cambria" w:eastAsia="Calibri" w:hAnsi="Cambria" w:cs="Calibri"/>
          <w:lang w:eastAsia="pl-PL"/>
        </w:rPr>
        <w:t>.</w:t>
      </w:r>
      <w:r w:rsidRPr="00F64EC0">
        <w:rPr>
          <w:rFonts w:ascii="Cambria" w:eastAsia="Calibri" w:hAnsi="Cambria" w:cs="Calibri"/>
          <w:lang w:eastAsia="pl-PL"/>
        </w:rPr>
        <w:t xml:space="preserve"> d)</w:t>
      </w:r>
      <w:r w:rsidRPr="00F64EC0">
        <w:rPr>
          <w:rFonts w:ascii="Cambria" w:eastAsia="Calibri" w:hAnsi="Cambria" w:cs="Arial"/>
          <w:lang w:eastAsia="pl-PL"/>
        </w:rPr>
        <w:t xml:space="preserve"> część wynagrodzenia brutto, o którym mowa w § 5 ust. 1 Umowy, płatna </w:t>
      </w:r>
      <w:r w:rsidRPr="00F64EC0">
        <w:rPr>
          <w:rFonts w:ascii="Cambria" w:eastAsia="Calibri" w:hAnsi="Cambria" w:cs="Calibri"/>
          <w:lang w:eastAsia="pl-PL"/>
        </w:rPr>
        <w:t>po spełnieniu warunku, o którym mowa w ust. 7, zostanie zmieniona o kwotę odpowiadającą zmianie kosztu Wykonawcy, jaką będzie on zobowiązany dodatkowo ponieść w celu uwzględnienia tej zmiany, przy zachowaniu dotychczasowej kwoty netto wynagrodzenia osób bezpośrednio wykonujących zamówienie na rzecz Zamawiającego.</w:t>
      </w:r>
    </w:p>
    <w:p w:rsidR="004D4111" w:rsidRPr="00F64EC0" w:rsidRDefault="00307808">
      <w:pPr>
        <w:tabs>
          <w:tab w:val="left" w:pos="426"/>
        </w:tabs>
        <w:autoSpaceDE w:val="0"/>
        <w:autoSpaceDN w:val="0"/>
        <w:adjustRightInd w:val="0"/>
        <w:spacing w:before="100" w:beforeAutospacing="1" w:after="100" w:afterAutospacing="1" w:line="240" w:lineRule="auto"/>
        <w:ind w:left="426" w:hanging="426"/>
        <w:jc w:val="both"/>
        <w:rPr>
          <w:rFonts w:ascii="Cambria" w:hAnsi="Cambria"/>
          <w:iCs/>
        </w:rPr>
      </w:pPr>
      <w:r w:rsidRPr="00F64EC0">
        <w:rPr>
          <w:rFonts w:ascii="Cambria" w:eastAsia="Calibri" w:hAnsi="Cambria" w:cs="Calibri"/>
          <w:lang w:eastAsia="pl-PL"/>
        </w:rPr>
        <w:t>7.</w:t>
      </w:r>
      <w:r w:rsidRPr="00F64EC0">
        <w:rPr>
          <w:rFonts w:ascii="Cambria" w:eastAsia="Calibri" w:hAnsi="Cambria" w:cs="Calibri"/>
          <w:lang w:eastAsia="pl-PL"/>
        </w:rPr>
        <w:tab/>
      </w:r>
      <w:r w:rsidRPr="00F64EC0">
        <w:rPr>
          <w:rFonts w:ascii="Cambria" w:hAnsi="Cambria"/>
          <w:iCs/>
        </w:rPr>
        <w:t>W przypadku wystąpienia okoliczności, o której mowa w ust. 1 lit</w:t>
      </w:r>
      <w:r w:rsidR="00EE2D77">
        <w:rPr>
          <w:rFonts w:ascii="Cambria" w:hAnsi="Cambria"/>
          <w:iCs/>
        </w:rPr>
        <w:t>.</w:t>
      </w:r>
      <w:r w:rsidRPr="00F64EC0">
        <w:rPr>
          <w:rFonts w:ascii="Cambria" w:hAnsi="Cambria"/>
          <w:iCs/>
        </w:rPr>
        <w:t xml:space="preserve"> b), c) lub d) warunkiem dokonania zmiany wynagrodzenia brutto, o którym mowa w § 5 ust. 1 Umowy jest złożenie przez Wykonawcę Zamawiającemu wniosku o dokonanie jego zmiany wraz z dokumentami potwierdzającymi zasadność złożenia takiego wniosku, a w szczególności:</w:t>
      </w:r>
    </w:p>
    <w:p w:rsidR="004D4111" w:rsidRPr="00F64EC0" w:rsidRDefault="00307808">
      <w:pPr>
        <w:spacing w:before="120"/>
        <w:ind w:left="1134" w:hanging="708"/>
        <w:jc w:val="both"/>
        <w:rPr>
          <w:rFonts w:ascii="Cambria" w:hAnsi="Cambria"/>
          <w:iCs/>
        </w:rPr>
      </w:pPr>
      <w:r w:rsidRPr="00F64EC0">
        <w:rPr>
          <w:rFonts w:ascii="Cambria" w:hAnsi="Cambria"/>
          <w:iCs/>
        </w:rPr>
        <w:t>1)</w:t>
      </w:r>
      <w:r w:rsidRPr="00F64EC0">
        <w:rPr>
          <w:rFonts w:ascii="Cambria" w:hAnsi="Cambria"/>
          <w:iCs/>
        </w:rPr>
        <w:tab/>
        <w:t xml:space="preserve">szczegółową kalkulacją kosztów pracy ponoszonych na realizację prac objętych wynagrodzeniem, o którym mowa w §5 ust. 1 Umowy: </w:t>
      </w:r>
    </w:p>
    <w:p w:rsidR="004D4111" w:rsidRPr="00F64EC0" w:rsidRDefault="00307808">
      <w:pPr>
        <w:spacing w:before="120"/>
        <w:ind w:left="1701" w:hanging="567"/>
        <w:jc w:val="both"/>
        <w:rPr>
          <w:rFonts w:ascii="Cambria" w:hAnsi="Cambria"/>
          <w:iCs/>
        </w:rPr>
      </w:pPr>
      <w:r w:rsidRPr="00F64EC0">
        <w:rPr>
          <w:rFonts w:ascii="Cambria" w:hAnsi="Cambria"/>
          <w:iCs/>
        </w:rPr>
        <w:t>a)   </w:t>
      </w:r>
      <w:r w:rsidR="002E0B7B">
        <w:rPr>
          <w:rFonts w:ascii="Cambria" w:hAnsi="Cambria"/>
          <w:iCs/>
        </w:rPr>
        <w:t xml:space="preserve">  </w:t>
      </w:r>
      <w:r w:rsidRPr="00F64EC0">
        <w:rPr>
          <w:rFonts w:ascii="Cambria" w:hAnsi="Cambria"/>
          <w:iCs/>
        </w:rPr>
        <w:t>imienny wykaz osób bezpośrednio wykonujących zamówienie wraz ze wskazaniem wielkości ich zaangażowania czasowego w wykonywanie tych prac na rzecz Zamawiającego, tj. udziału procentowego prac wykonywanych przez te osoby na rzecz Zamawiającego w łącznym czasie pracy tych osób;</w:t>
      </w:r>
    </w:p>
    <w:p w:rsidR="004D4111" w:rsidRPr="00F64EC0" w:rsidRDefault="00307808">
      <w:pPr>
        <w:spacing w:before="120"/>
        <w:ind w:left="1701" w:hanging="567"/>
        <w:jc w:val="both"/>
        <w:rPr>
          <w:rFonts w:ascii="Cambria" w:hAnsi="Cambria"/>
          <w:iCs/>
        </w:rPr>
      </w:pPr>
      <w:r w:rsidRPr="00F64EC0">
        <w:rPr>
          <w:rFonts w:ascii="Cambria" w:hAnsi="Cambria"/>
          <w:iCs/>
        </w:rPr>
        <w:t xml:space="preserve">b)       wysokość wynagrodzenia za pracę albo wysokość stawki godzinowej osób, o których mowa w lit. a) powyżej i związane z tym obciążenia publicznoprawne lub wysokość zmiany składek na ubezpieczenie społeczne bądź zdrowotne uiszczanych dla osób, o których mowa w lit. a) będącą konsekwencją zmiany obowiązującego minimalnego wynagrodzenia albo </w:t>
      </w:r>
      <w:r w:rsidRPr="00F64EC0">
        <w:rPr>
          <w:rFonts w:ascii="Cambria" w:hAnsi="Cambria"/>
          <w:iCs/>
        </w:rPr>
        <w:lastRenderedPageBreak/>
        <w:t>minimalnej stawki godzinowej lub wysokość zmiany kosztów wynikających z wpłat na pracownicze plany kapitałowe i łączną kwotę wynagrodzenia należnego Wykonawcy w związku z w/w zmianami mającymi wpływ na wykonanie Przedmiotu Umowy;</w:t>
      </w:r>
    </w:p>
    <w:p w:rsidR="004D4111" w:rsidRPr="00F64EC0" w:rsidRDefault="00307808">
      <w:pPr>
        <w:spacing w:before="120"/>
        <w:ind w:left="1701" w:hanging="567"/>
        <w:jc w:val="both"/>
        <w:rPr>
          <w:rFonts w:ascii="Cambria" w:hAnsi="Cambria"/>
          <w:iCs/>
        </w:rPr>
      </w:pPr>
      <w:r w:rsidRPr="00F64EC0">
        <w:rPr>
          <w:rFonts w:ascii="Cambria" w:hAnsi="Cambria"/>
          <w:iCs/>
        </w:rPr>
        <w:t xml:space="preserve">c)      określenie procentowego udziału elementów cenotwórczych składających się na wynagrodzenie brutto, o którym mowa w § 5 ust. 1 Umowy, ze szczególnym wykazaniem procentowanego udziału kosztów pracy. </w:t>
      </w:r>
    </w:p>
    <w:p w:rsidR="004D4111" w:rsidRPr="00F64EC0" w:rsidRDefault="00307808">
      <w:pPr>
        <w:spacing w:before="120"/>
        <w:ind w:left="1134" w:hanging="567"/>
        <w:jc w:val="both"/>
        <w:rPr>
          <w:rFonts w:ascii="Cambria" w:hAnsi="Cambria"/>
          <w:iCs/>
        </w:rPr>
      </w:pPr>
      <w:r w:rsidRPr="00F64EC0">
        <w:rPr>
          <w:rFonts w:ascii="Cambria" w:hAnsi="Cambria"/>
          <w:iCs/>
        </w:rPr>
        <w:t>2)        kopiami dokumentów potwierdzających ponoszenie przez Wykonawcę kosztów pracy w kwotach wykazanych w pkt 1) powyżej.</w:t>
      </w:r>
    </w:p>
    <w:p w:rsidR="004D4111" w:rsidRPr="00F64EC0" w:rsidRDefault="00307808">
      <w:pPr>
        <w:spacing w:before="120"/>
        <w:ind w:left="567"/>
        <w:jc w:val="both"/>
        <w:rPr>
          <w:rFonts w:ascii="Cambria" w:hAnsi="Cambria"/>
          <w:iCs/>
        </w:rPr>
      </w:pPr>
      <w:r w:rsidRPr="00F64EC0">
        <w:rPr>
          <w:rFonts w:ascii="Cambria" w:hAnsi="Cambria"/>
          <w:iCs/>
        </w:rPr>
        <w:t>Na podstawie dokumentów przedłożonych wraz z wnioskiem, o którym mowa w zdaniu poprzednim Wykonawca powinien wykazać, że zaistniała zmiana ma bezpośredni wpływ na koszty wykonania prac objętych wynagrodzeniem brutto, o którym mowa w § 5 ust. 1 Umowy  oraz określić stopień, w jakim wpłynie ona na wysokość wynagrodzenia brutto, o którym mowa w § 5 ust. 1 Umowy.</w:t>
      </w:r>
    </w:p>
    <w:p w:rsidR="004D4111" w:rsidRPr="00F64EC0" w:rsidRDefault="00307808">
      <w:pPr>
        <w:spacing w:before="120"/>
        <w:ind w:left="567"/>
        <w:jc w:val="both"/>
        <w:rPr>
          <w:rFonts w:ascii="Cambria" w:hAnsi="Cambria"/>
          <w:iCs/>
        </w:rPr>
      </w:pPr>
      <w:r w:rsidRPr="00F64EC0">
        <w:rPr>
          <w:rFonts w:ascii="Cambria" w:hAnsi="Cambria"/>
          <w:iCs/>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przez Wykonawcę prac objętych wynagrodzeniem brutto, o którym mowa w § 5 ust. 1 Umowy.</w:t>
      </w:r>
    </w:p>
    <w:p w:rsidR="004D4111" w:rsidRPr="00F64EC0" w:rsidRDefault="00307808">
      <w:pPr>
        <w:spacing w:before="120"/>
        <w:ind w:left="567" w:hanging="567"/>
        <w:jc w:val="both"/>
        <w:rPr>
          <w:rFonts w:ascii="Cambria" w:hAnsi="Cambria"/>
          <w:iCs/>
        </w:rPr>
      </w:pPr>
      <w:r w:rsidRPr="00F64EC0">
        <w:rPr>
          <w:rFonts w:ascii="Cambria" w:hAnsi="Cambria"/>
          <w:iCs/>
        </w:rPr>
        <w:t xml:space="preserve">8.        Wniosek, o którym mowa w ust. 7: </w:t>
      </w:r>
    </w:p>
    <w:p w:rsidR="004D4111" w:rsidRPr="00F64EC0" w:rsidRDefault="00307808">
      <w:pPr>
        <w:spacing w:before="120"/>
        <w:ind w:left="1134" w:hanging="567"/>
        <w:jc w:val="both"/>
        <w:rPr>
          <w:rFonts w:ascii="Cambria" w:hAnsi="Cambria"/>
          <w:iCs/>
        </w:rPr>
      </w:pPr>
      <w:bookmarkStart w:id="3" w:name="_Hlk20412571"/>
      <w:r w:rsidRPr="00F64EC0">
        <w:rPr>
          <w:rFonts w:ascii="Cambria" w:hAnsi="Cambria"/>
          <w:iCs/>
        </w:rPr>
        <w:t>1)       dotyczący okoliczności wymienionych w ust. 1 lit</w:t>
      </w:r>
      <w:r w:rsidR="007A45D3">
        <w:rPr>
          <w:rFonts w:ascii="Cambria" w:hAnsi="Cambria"/>
          <w:iCs/>
        </w:rPr>
        <w:t>.</w:t>
      </w:r>
      <w:r w:rsidRPr="00F64EC0">
        <w:rPr>
          <w:rFonts w:ascii="Cambria" w:hAnsi="Cambria"/>
          <w:iCs/>
        </w:rPr>
        <w:t xml:space="preserve"> b) lub c) powinien zostać złożony przez Wykonawcę w terminie 30 dni od dnia wejścia w życie przepisów będących przyczyną ich zmian.</w:t>
      </w:r>
    </w:p>
    <w:p w:rsidR="004D4111" w:rsidRPr="00F64EC0" w:rsidRDefault="00307808">
      <w:pPr>
        <w:spacing w:before="120"/>
        <w:ind w:left="1134"/>
        <w:jc w:val="both"/>
        <w:rPr>
          <w:rFonts w:ascii="Cambria" w:hAnsi="Cambria"/>
          <w:iCs/>
        </w:rPr>
      </w:pPr>
      <w:r w:rsidRPr="00F64EC0">
        <w:rPr>
          <w:rFonts w:ascii="Cambria" w:hAnsi="Cambria"/>
          <w:iCs/>
        </w:rPr>
        <w:t>Jeżeli Wykonawca w terminie, o którym mowa w zdaniu poprzednim nie wystąpi do Zamawiającego z wnioskiem o dokonanie zmiany wynagrodzenia, o którym mowa w § 5 ust. 1 Umowy, to wówczas Strony przyjmować będą, że zmiana przepisów nie ma wpływu na koszty wykonania Przedmiotu Umowy przez Wykonawcę.</w:t>
      </w:r>
      <w:bookmarkEnd w:id="3"/>
    </w:p>
    <w:p w:rsidR="004D4111" w:rsidRPr="00F64EC0" w:rsidRDefault="00307808">
      <w:pPr>
        <w:spacing w:before="120"/>
        <w:ind w:left="1134" w:hanging="567"/>
        <w:jc w:val="both"/>
        <w:rPr>
          <w:rFonts w:ascii="Cambria" w:hAnsi="Cambria"/>
          <w:iCs/>
        </w:rPr>
      </w:pPr>
      <w:r w:rsidRPr="00F64EC0">
        <w:rPr>
          <w:rFonts w:ascii="Cambria" w:hAnsi="Cambria"/>
          <w:iCs/>
        </w:rPr>
        <w:t>2)       dotyczący okoliczności wymienionych w ust. 1 lit</w:t>
      </w:r>
      <w:r w:rsidR="007A45D3">
        <w:rPr>
          <w:rFonts w:ascii="Cambria" w:hAnsi="Cambria"/>
          <w:iCs/>
        </w:rPr>
        <w:t>.</w:t>
      </w:r>
      <w:r w:rsidRPr="00F64EC0">
        <w:rPr>
          <w:rFonts w:ascii="Cambria" w:hAnsi="Cambria"/>
          <w:iCs/>
        </w:rPr>
        <w:t xml:space="preserve"> d) powinien zostać wniesiony przez Wykonawcę w terminie 30 dni od dnia zawarcia umowy o prowadzenie pracowniczego planu kapitałowego będącego przyczyną ich zmian.         </w:t>
      </w:r>
      <w:r w:rsidRPr="00F64EC0">
        <w:rPr>
          <w:rFonts w:ascii="Cambria" w:hAnsi="Cambria"/>
          <w:iCs/>
        </w:rPr>
        <w:br/>
      </w:r>
      <w:r w:rsidRPr="00F64EC0">
        <w:rPr>
          <w:rFonts w:ascii="Cambria" w:hAnsi="Cambria"/>
          <w:iCs/>
        </w:rPr>
        <w:br/>
        <w:t>Jeżeli Wykonawca w terminie, o którym mowa w zdaniu poprzednim nie wystąpi do Zamawiającego z wnioskiem o dokonanie zmiany wynagrodzenia brutto, o którym mowa w §5 ust. 1 Umowy, to wówczas Strony przyjmować będą, że zmiana przepisów nie ma wpływu na koszty wykonania Przedmiotu Umowy przez Wykonawcę.</w:t>
      </w:r>
    </w:p>
    <w:p w:rsidR="004D4111" w:rsidRPr="00F64EC0" w:rsidRDefault="00307808">
      <w:pPr>
        <w:spacing w:before="120"/>
        <w:ind w:left="567" w:hanging="567"/>
        <w:jc w:val="both"/>
        <w:rPr>
          <w:rFonts w:ascii="Cambria" w:hAnsi="Cambria"/>
          <w:iCs/>
        </w:rPr>
      </w:pPr>
      <w:r w:rsidRPr="00F64EC0">
        <w:rPr>
          <w:rFonts w:ascii="Cambria" w:hAnsi="Cambria"/>
          <w:iCs/>
        </w:rPr>
        <w:t>9.        Ciężar dowodu, że okoliczności wymienione w ust. 1 lit</w:t>
      </w:r>
      <w:r w:rsidR="007A45D3">
        <w:rPr>
          <w:rFonts w:ascii="Cambria" w:hAnsi="Cambria"/>
          <w:iCs/>
        </w:rPr>
        <w:t>.</w:t>
      </w:r>
      <w:r w:rsidRPr="00F64EC0">
        <w:rPr>
          <w:rFonts w:ascii="Cambria" w:hAnsi="Cambria"/>
          <w:iCs/>
        </w:rPr>
        <w:t xml:space="preserve"> b), c) lub d)  mają wpływ na koszty wykonania prac objętych wynagrodzeniem, o którym mowa w § 5 ust. 1 Umowy  spoczywa na Wykonawcy.</w:t>
      </w:r>
    </w:p>
    <w:p w:rsidR="004D4111" w:rsidRPr="00F64EC0" w:rsidRDefault="00307808">
      <w:pPr>
        <w:tabs>
          <w:tab w:val="left" w:pos="567"/>
        </w:tabs>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r w:rsidRPr="00F64EC0">
        <w:rPr>
          <w:rFonts w:ascii="Cambria" w:eastAsia="Calibri" w:hAnsi="Cambria" w:cs="Calibri"/>
          <w:lang w:eastAsia="pl-PL"/>
        </w:rPr>
        <w:t>10.</w:t>
      </w:r>
      <w:r w:rsidRPr="00F64EC0">
        <w:rPr>
          <w:rFonts w:ascii="Cambria" w:eastAsia="Calibri" w:hAnsi="Cambria" w:cs="Calibri"/>
          <w:lang w:eastAsia="pl-PL"/>
        </w:rPr>
        <w:tab/>
        <w:t>Zmiana wysokości wynagrodzenia Wykonawcy,  o którym mowa w § 5 ust. 1 Umowy obowiązywać będzie od dnia wejścia w życie zmian o których mowa w ust. 1.</w:t>
      </w:r>
    </w:p>
    <w:p w:rsidR="004D4111" w:rsidRPr="00F64EC0" w:rsidRDefault="00307808">
      <w:pPr>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r w:rsidRPr="00F64EC0">
        <w:rPr>
          <w:rFonts w:ascii="Cambria" w:eastAsia="Calibri" w:hAnsi="Cambria" w:cs="Calibri"/>
          <w:lang w:eastAsia="pl-PL"/>
        </w:rPr>
        <w:t>11.</w:t>
      </w:r>
      <w:r w:rsidRPr="00F64EC0">
        <w:rPr>
          <w:rFonts w:ascii="Cambria" w:eastAsia="Calibri" w:hAnsi="Cambria" w:cs="Calibri"/>
          <w:lang w:eastAsia="pl-PL"/>
        </w:rPr>
        <w:tab/>
        <w:t>Zmiany wysokości wynagrodzenia, o których mowa w ust. 1 lit</w:t>
      </w:r>
      <w:r w:rsidR="007A45D3">
        <w:rPr>
          <w:rFonts w:ascii="Cambria" w:eastAsia="Calibri" w:hAnsi="Cambria" w:cs="Calibri"/>
          <w:lang w:eastAsia="pl-PL"/>
        </w:rPr>
        <w:t>.</w:t>
      </w:r>
      <w:r w:rsidRPr="00F64EC0">
        <w:rPr>
          <w:rFonts w:ascii="Cambria" w:eastAsia="Calibri" w:hAnsi="Cambria" w:cs="Calibri"/>
          <w:lang w:eastAsia="pl-PL"/>
        </w:rPr>
        <w:t xml:space="preserve"> b</w:t>
      </w:r>
      <w:r w:rsidR="00EE2D77">
        <w:rPr>
          <w:rFonts w:ascii="Cambria" w:eastAsia="Calibri" w:hAnsi="Cambria" w:cs="Calibri"/>
          <w:lang w:eastAsia="pl-PL"/>
        </w:rPr>
        <w:t>) i c) i d) zostaną potwierdzone</w:t>
      </w:r>
      <w:r w:rsidRPr="00F64EC0">
        <w:rPr>
          <w:rFonts w:ascii="Cambria" w:eastAsia="Calibri" w:hAnsi="Cambria" w:cs="Calibri"/>
          <w:lang w:eastAsia="pl-PL"/>
        </w:rPr>
        <w:t xml:space="preserve"> poprzez zawarcie aneksu w formie pisemnej pod rygorem nieważności. </w:t>
      </w:r>
    </w:p>
    <w:p w:rsidR="008443FB" w:rsidRDefault="008443FB">
      <w:pPr>
        <w:suppressAutoHyphens/>
        <w:spacing w:before="100" w:beforeAutospacing="1" w:after="100" w:afterAutospacing="1" w:line="240" w:lineRule="auto"/>
        <w:jc w:val="center"/>
        <w:rPr>
          <w:rFonts w:ascii="Cambria" w:eastAsia="Times New Roman" w:hAnsi="Cambria" w:cs="Arial"/>
          <w:b/>
          <w:lang w:eastAsia="ar-SA"/>
        </w:rPr>
      </w:pPr>
    </w:p>
    <w:p w:rsidR="008443FB" w:rsidRPr="00F64EC0" w:rsidRDefault="008443FB" w:rsidP="008443FB">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7</w:t>
      </w:r>
    </w:p>
    <w:p w:rsidR="008443FB" w:rsidRPr="000A6722" w:rsidRDefault="008443FB" w:rsidP="00EE2D77">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Arial"/>
        </w:rPr>
        <w:t>Strony ustalają, że wysokość wynagrodzenia, o którym mowa w § 5 ust. 1 Umowy może zostać zmieniona w trakcie obowiązywania Umowy, w przypadku wystąpienia</w:t>
      </w:r>
      <w:r>
        <w:rPr>
          <w:rFonts w:ascii="Cambria" w:eastAsia="Calibri" w:hAnsi="Cambria" w:cs="Arial"/>
        </w:rPr>
        <w:t xml:space="preserve"> okoliczności opisanych w art. 439 Ustawy </w:t>
      </w:r>
      <w:proofErr w:type="spellStart"/>
      <w:r>
        <w:rPr>
          <w:rFonts w:ascii="Cambria" w:eastAsia="Calibri" w:hAnsi="Cambria" w:cs="Arial"/>
        </w:rPr>
        <w:t>Pzp</w:t>
      </w:r>
      <w:proofErr w:type="spellEnd"/>
      <w:r>
        <w:rPr>
          <w:rFonts w:ascii="Cambria" w:eastAsia="Calibri" w:hAnsi="Cambria" w:cs="Arial"/>
        </w:rPr>
        <w:t xml:space="preserve"> niezależnie od postanowień umowy zawartych w § 6 </w:t>
      </w:r>
      <w:r w:rsidRPr="00F64EC0">
        <w:rPr>
          <w:rFonts w:ascii="Cambria" w:eastAsia="Calibri" w:hAnsi="Cambria" w:cs="Arial"/>
        </w:rPr>
        <w:t>:</w:t>
      </w:r>
    </w:p>
    <w:p w:rsidR="008443FB" w:rsidRPr="000A6722" w:rsidRDefault="008443FB" w:rsidP="008443FB">
      <w:pPr>
        <w:pStyle w:val="Akapitzlist"/>
        <w:tabs>
          <w:tab w:val="left" w:pos="720"/>
        </w:tabs>
        <w:autoSpaceDE w:val="0"/>
        <w:autoSpaceDN w:val="0"/>
        <w:adjustRightInd w:val="0"/>
        <w:spacing w:before="100" w:beforeAutospacing="1" w:after="100" w:afterAutospacing="1" w:line="240" w:lineRule="auto"/>
        <w:ind w:left="567"/>
        <w:rPr>
          <w:rFonts w:ascii="Cambria" w:eastAsia="Calibri" w:hAnsi="Cambria" w:cs="Calibri"/>
          <w:lang w:eastAsia="pl-PL"/>
        </w:rPr>
      </w:pPr>
    </w:p>
    <w:p w:rsidR="008443FB" w:rsidRDefault="008443FB" w:rsidP="008443FB">
      <w:pPr>
        <w:pStyle w:val="Akapitzlist"/>
        <w:numPr>
          <w:ilvl w:val="0"/>
          <w:numId w:val="11"/>
        </w:numPr>
        <w:autoSpaceDE w:val="0"/>
        <w:autoSpaceDN w:val="0"/>
        <w:adjustRightInd w:val="0"/>
        <w:spacing w:before="100" w:beforeAutospacing="1" w:after="100" w:afterAutospacing="1" w:line="240" w:lineRule="auto"/>
        <w:rPr>
          <w:rFonts w:ascii="Cambria" w:eastAsia="Calibri" w:hAnsi="Cambria" w:cs="Calibri"/>
          <w:lang w:eastAsia="pl-PL"/>
        </w:rPr>
      </w:pPr>
      <w:r>
        <w:rPr>
          <w:rFonts w:ascii="Cambria" w:eastAsia="Calibri" w:hAnsi="Cambria" w:cs="Calibri"/>
          <w:lang w:eastAsia="pl-PL"/>
        </w:rPr>
        <w:t>Zmiany ceny materiałów lub kosztów związanych z realizacją zamówienia</w:t>
      </w:r>
    </w:p>
    <w:p w:rsidR="008443FB" w:rsidRDefault="008443FB" w:rsidP="008443FB">
      <w:pPr>
        <w:pStyle w:val="Akapitzlist"/>
        <w:autoSpaceDE w:val="0"/>
        <w:autoSpaceDN w:val="0"/>
        <w:adjustRightInd w:val="0"/>
        <w:spacing w:before="100" w:beforeAutospacing="1" w:after="100" w:afterAutospacing="1" w:line="240" w:lineRule="auto"/>
        <w:ind w:left="927"/>
        <w:rPr>
          <w:rFonts w:ascii="Cambria" w:eastAsia="Calibri" w:hAnsi="Cambria" w:cs="Calibri"/>
          <w:lang w:eastAsia="pl-PL"/>
        </w:rPr>
      </w:pPr>
    </w:p>
    <w:p w:rsidR="008443FB" w:rsidRPr="00232E24" w:rsidRDefault="008443FB" w:rsidP="008443FB">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Poziom zmiany ceny materiałów lub kosztów, ustala się na podstawie średniorocznego wskaźnika cen towarów i usług k</w:t>
      </w:r>
      <w:r>
        <w:rPr>
          <w:rFonts w:ascii="Cambria" w:hAnsi="Cambria" w:cs="Arial"/>
        </w:rPr>
        <w:t>onsumpcyjnych ogółem ogłaszanego</w:t>
      </w:r>
      <w:r w:rsidRPr="00232E24">
        <w:rPr>
          <w:rFonts w:ascii="Cambria" w:hAnsi="Cambria" w:cs="Arial"/>
        </w:rPr>
        <w:t xml:space="preserve"> komunikatem Prezesa</w:t>
      </w:r>
      <w:r>
        <w:rPr>
          <w:rFonts w:ascii="Cambria" w:hAnsi="Cambria" w:cs="Arial"/>
        </w:rPr>
        <w:t xml:space="preserve"> Głównego Urzędu Statystycznego.</w:t>
      </w:r>
    </w:p>
    <w:p w:rsidR="008443FB" w:rsidRPr="00232E24" w:rsidRDefault="008443FB" w:rsidP="008443FB">
      <w:pPr>
        <w:pStyle w:val="Akapitzlist"/>
        <w:tabs>
          <w:tab w:val="left" w:pos="720"/>
        </w:tabs>
        <w:autoSpaceDE w:val="0"/>
        <w:autoSpaceDN w:val="0"/>
        <w:adjustRightInd w:val="0"/>
        <w:spacing w:before="100" w:beforeAutospacing="1" w:after="100" w:afterAutospacing="1" w:line="240" w:lineRule="auto"/>
        <w:ind w:left="426"/>
        <w:jc w:val="both"/>
        <w:rPr>
          <w:rFonts w:ascii="Cambria" w:eastAsia="Calibri" w:hAnsi="Cambria" w:cs="Calibri"/>
          <w:lang w:eastAsia="pl-PL"/>
        </w:rPr>
      </w:pPr>
    </w:p>
    <w:p w:rsidR="008443FB" w:rsidRPr="00232E24" w:rsidRDefault="008443FB" w:rsidP="008443FB">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Określa się, iż poziom zmiany ceny materiałów lub kosztów związanych z realizacją zamówienia, którego dotyczy Umowa uprawniający Strony do żądania zmiany wynagrodzenia wynosi 10%, a początkowym terminem ustalenia zmiany wyna</w:t>
      </w:r>
      <w:r>
        <w:rPr>
          <w:rFonts w:ascii="Cambria" w:hAnsi="Cambria" w:cs="Arial"/>
        </w:rPr>
        <w:t xml:space="preserve">grodzenia jest  </w:t>
      </w:r>
      <w:r w:rsidRPr="00232E24">
        <w:rPr>
          <w:rFonts w:ascii="Cambria" w:hAnsi="Cambria" w:cs="Arial"/>
          <w:highlight w:val="yellow"/>
        </w:rPr>
        <w:t>dzień otwarcia ofert</w:t>
      </w:r>
      <w:r w:rsidRPr="00232E24">
        <w:rPr>
          <w:rFonts w:ascii="Cambria" w:hAnsi="Cambria" w:cs="Arial"/>
        </w:rPr>
        <w:t>.</w:t>
      </w:r>
    </w:p>
    <w:p w:rsidR="008443FB" w:rsidRPr="00232E24" w:rsidRDefault="008443FB" w:rsidP="008443FB">
      <w:pPr>
        <w:pStyle w:val="Akapitzlist"/>
        <w:rPr>
          <w:rFonts w:ascii="Cambria" w:eastAsia="Calibri" w:hAnsi="Cambria" w:cs="Calibri"/>
          <w:lang w:eastAsia="pl-PL"/>
        </w:rPr>
      </w:pPr>
    </w:p>
    <w:p w:rsidR="008443FB" w:rsidRPr="00232E24" w:rsidRDefault="008443FB" w:rsidP="008443FB">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Badanie poziomu zmiany ceny materiałów lub kosztów związanych z realizacją zamówienia którego dotyczy Umowa, uprawniający Strony do żądania zmiany</w:t>
      </w:r>
      <w:r>
        <w:rPr>
          <w:rFonts w:ascii="Cambria" w:hAnsi="Cambria" w:cs="Arial"/>
        </w:rPr>
        <w:t xml:space="preserve"> wynagrodzenia odbywać się będzie na początku każdego roku obowiązywania umowy (począwszy od 1 stycznia 2023 roku)</w:t>
      </w:r>
      <w:r w:rsidRPr="00232E24">
        <w:rPr>
          <w:rFonts w:ascii="Cambria" w:hAnsi="Cambria" w:cs="Arial"/>
        </w:rPr>
        <w:t xml:space="preserve"> na podstawie komunikatu Prezesa Głównego Urzędu Statystycznego ogłoszonego po </w:t>
      </w:r>
      <w:r>
        <w:rPr>
          <w:rFonts w:ascii="Cambria" w:hAnsi="Cambria" w:cs="Arial"/>
        </w:rPr>
        <w:t>tym dniu i dotyczącego roku poprzedniego</w:t>
      </w:r>
      <w:r w:rsidRPr="00232E24">
        <w:rPr>
          <w:rFonts w:ascii="Cambria" w:hAnsi="Cambria" w:cs="Arial"/>
        </w:rPr>
        <w:t xml:space="preserve"> r</w:t>
      </w:r>
      <w:r>
        <w:rPr>
          <w:rFonts w:ascii="Cambria" w:hAnsi="Cambria" w:cs="Arial"/>
        </w:rPr>
        <w:t>oku</w:t>
      </w:r>
      <w:r w:rsidRPr="00232E24">
        <w:rPr>
          <w:rFonts w:ascii="Cambria" w:hAnsi="Cambria" w:cs="Arial"/>
        </w:rPr>
        <w:t>.</w:t>
      </w:r>
    </w:p>
    <w:p w:rsidR="008443FB" w:rsidRPr="00232E24" w:rsidRDefault="008443FB" w:rsidP="008443FB">
      <w:pPr>
        <w:pStyle w:val="Akapitzlist"/>
        <w:rPr>
          <w:rFonts w:ascii="Cambria" w:eastAsia="Calibri" w:hAnsi="Cambria" w:cs="Calibri"/>
          <w:lang w:eastAsia="pl-PL"/>
        </w:rPr>
      </w:pPr>
    </w:p>
    <w:p w:rsidR="008443FB" w:rsidRPr="006265E2" w:rsidRDefault="008443FB" w:rsidP="008443FB">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 xml:space="preserve">Jeżeli poziom zmiany ceny materiałów lub kosztów związanych z realizacją zamówienia przekroczył wartość wskazaną w pkt </w:t>
      </w:r>
      <w:r>
        <w:rPr>
          <w:rFonts w:ascii="Cambria" w:hAnsi="Cambria" w:cs="Arial"/>
        </w:rPr>
        <w:t>3</w:t>
      </w:r>
      <w:r w:rsidRPr="00232E24">
        <w:rPr>
          <w:rFonts w:ascii="Cambria" w:hAnsi="Cambria" w:cs="Arial"/>
        </w:rPr>
        <w:t>, każda ze stron może zwrócić się do drugiej strony z pisemnym wnioskiem o przeprowadzenie negocjacji dotyczących zawarcia porozumienia w sprawie odpowiedniej zmiany wynagrodzenia. Przez odpowiednią zmianę wynagrodzenia, należy rozumieć sumę wzrostu lub obniżki kosztów Wykonawcy wynikających ze zmiany cen materiałów lub kosztów. Wykonawca lub Zamawiający przedstawia sposób i podstawę wyliczenia odpowiedniej zmiany wynagrodzenia. Na podstawie powyższego, strony dokonują zmiany postanowień umowy w zakresie koniecznym do nadania im treści zgodnej z art. 439 ustawy PZP. Zmiana wynagrodzenia może dotyczyć tylko jego niewypłaconej  części.</w:t>
      </w:r>
    </w:p>
    <w:p w:rsidR="008443FB" w:rsidRPr="006265E2" w:rsidRDefault="008443FB" w:rsidP="008443FB">
      <w:pPr>
        <w:pStyle w:val="Akapitzlist"/>
        <w:rPr>
          <w:rFonts w:ascii="Cambria" w:eastAsia="Calibri" w:hAnsi="Cambria" w:cs="Calibri"/>
          <w:lang w:eastAsia="pl-PL"/>
        </w:rPr>
      </w:pPr>
    </w:p>
    <w:p w:rsidR="008443FB" w:rsidRPr="00232E24" w:rsidRDefault="008443FB" w:rsidP="008443FB">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Pr>
          <w:rFonts w:ascii="Cambria" w:eastAsia="Calibri" w:hAnsi="Cambria" w:cs="Calibri"/>
          <w:lang w:eastAsia="pl-PL"/>
        </w:rPr>
        <w:t xml:space="preserve">Brak złożenia przez Wykonawcę bądź Zamawiającego wniosku, o którym mowa w punkcie pkt 5 w terminie 30 dni od momentu ogłoszenia przez Prezesa Głównego Urzędu Statystycznego powoduje brak możliwości waloryzacji wynagrodzenia w danym roku. </w:t>
      </w:r>
    </w:p>
    <w:p w:rsidR="008443FB" w:rsidRPr="00232E24" w:rsidRDefault="008443FB" w:rsidP="008443FB">
      <w:pPr>
        <w:pStyle w:val="Akapitzlist"/>
        <w:rPr>
          <w:rFonts w:ascii="Cambria" w:eastAsia="Calibri" w:hAnsi="Cambria" w:cs="Calibri"/>
          <w:lang w:eastAsia="pl-PL"/>
        </w:rPr>
      </w:pPr>
    </w:p>
    <w:p w:rsidR="008443FB" w:rsidRPr="004A3287" w:rsidRDefault="008443FB" w:rsidP="008443FB">
      <w:pPr>
        <w:pStyle w:val="Akapitzlist"/>
        <w:widowControl w:val="0"/>
        <w:numPr>
          <w:ilvl w:val="3"/>
          <w:numId w:val="2"/>
        </w:numPr>
        <w:tabs>
          <w:tab w:val="clear" w:pos="2880"/>
          <w:tab w:val="left" w:pos="567"/>
        </w:tabs>
        <w:autoSpaceDE w:val="0"/>
        <w:autoSpaceDN w:val="0"/>
        <w:adjustRightInd w:val="0"/>
        <w:ind w:left="426" w:hanging="426"/>
        <w:jc w:val="both"/>
        <w:rPr>
          <w:rFonts w:ascii="Arial" w:hAnsi="Arial" w:cs="Arial"/>
        </w:rPr>
      </w:pPr>
      <w:r w:rsidRPr="004A3287">
        <w:rPr>
          <w:rFonts w:ascii="Cambria" w:hAnsi="Cambria" w:cs="Arial"/>
        </w:rPr>
        <w:t>Maksymalna wartość zmiany wynagrodzenia, jaką dopuszcza Zamawiający w efekcie zastosowania w/w postanowień wynosi 10% wynagrodzenia umownego</w:t>
      </w:r>
      <w:r w:rsidRPr="004A3287">
        <w:rPr>
          <w:rFonts w:ascii="Arial" w:hAnsi="Arial" w:cs="Arial"/>
        </w:rPr>
        <w:t>.</w:t>
      </w:r>
    </w:p>
    <w:p w:rsidR="008443FB" w:rsidRDefault="008443FB">
      <w:pPr>
        <w:suppressAutoHyphens/>
        <w:spacing w:before="100" w:beforeAutospacing="1" w:after="100" w:afterAutospacing="1" w:line="240" w:lineRule="auto"/>
        <w:jc w:val="center"/>
        <w:rPr>
          <w:rFonts w:ascii="Cambria" w:eastAsia="Times New Roman" w:hAnsi="Cambria" w:cs="Arial"/>
          <w:b/>
          <w:lang w:eastAsia="ar-SA"/>
        </w:rPr>
      </w:pPr>
    </w:p>
    <w:p w:rsidR="004D4111" w:rsidRPr="00F64EC0" w:rsidRDefault="008443FB">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8</w:t>
      </w:r>
    </w:p>
    <w:p w:rsidR="004D4111" w:rsidRPr="001F09CC"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r>
      <w:r w:rsidRPr="001A6787">
        <w:rPr>
          <w:rFonts w:ascii="Cambria" w:eastAsia="Times New Roman" w:hAnsi="Cambria" w:cs="Arial"/>
          <w:lang w:eastAsia="ar-SA"/>
        </w:rPr>
        <w:t xml:space="preserve">Prace wynikające z Umowy będą kontrolowane i odbierane przez Zamawiającego zgodnie z ustaleniami Zarządzenia </w:t>
      </w:r>
      <w:r w:rsidRPr="007E590F">
        <w:rPr>
          <w:rFonts w:ascii="Cambria" w:eastAsia="Times New Roman" w:hAnsi="Cambria" w:cs="Arial"/>
          <w:lang w:eastAsia="ar-SA"/>
        </w:rPr>
        <w:t>nr 63 Dyrektora Generalnego Lasów Państwowych z dnia 13 sierpnia 2002 r. w sprawie kontroli i odbioru robót urządzeniowych zlecanych przez regionalne dyrekcje Lasów Państwowych</w:t>
      </w:r>
      <w:r w:rsidR="009F3E8E" w:rsidRPr="001A6787">
        <w:rPr>
          <w:rFonts w:ascii="Cambria" w:eastAsia="Times New Roman" w:hAnsi="Cambria" w:cs="Arial"/>
          <w:lang w:eastAsia="ar-SA"/>
        </w:rPr>
        <w:t xml:space="preserve"> </w:t>
      </w:r>
      <w:r w:rsidR="009F3E8E" w:rsidRPr="001F09CC">
        <w:rPr>
          <w:rFonts w:ascii="Cambria" w:eastAsia="Times New Roman" w:hAnsi="Cambria" w:cs="Arial"/>
          <w:lang w:eastAsia="ar-SA"/>
        </w:rPr>
        <w:t xml:space="preserve">z udziałem przedstawiciela(i) Nadleśnictwa </w:t>
      </w:r>
      <w:r w:rsidR="00473628">
        <w:rPr>
          <w:rFonts w:ascii="Cambria" w:eastAsia="Times New Roman" w:hAnsi="Cambria" w:cs="Arial"/>
          <w:lang w:eastAsia="ar-SA"/>
        </w:rPr>
        <w:t>Sokołów</w:t>
      </w:r>
      <w:r w:rsidRPr="001F09CC">
        <w:rPr>
          <w:rFonts w:ascii="Cambria" w:eastAsia="Times New Roman" w:hAnsi="Cambria" w:cs="Arial"/>
          <w:lang w:eastAsia="ar-SA"/>
        </w:rPr>
        <w:t>.</w:t>
      </w:r>
    </w:p>
    <w:p w:rsidR="004C7E33" w:rsidRDefault="004C7E33" w:rsidP="004C7E33">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lastRenderedPageBreak/>
        <w:t>2.</w:t>
      </w:r>
      <w:r>
        <w:rPr>
          <w:rFonts w:ascii="Cambria" w:eastAsia="Times New Roman" w:hAnsi="Cambria" w:cs="Arial"/>
          <w:lang w:eastAsia="ar-SA"/>
        </w:rPr>
        <w:tab/>
      </w:r>
      <w:r w:rsidRPr="004C7E33">
        <w:rPr>
          <w:rFonts w:ascii="Cambria" w:eastAsia="Times New Roman" w:hAnsi="Cambria" w:cs="Arial"/>
          <w:lang w:eastAsia="ar-SA"/>
        </w:rPr>
        <w:t xml:space="preserve">Zamawiający przekaże uwagi i zastrzeżenia do zgłoszonych robót w terminie do </w:t>
      </w:r>
      <w:r w:rsidR="00350856">
        <w:rPr>
          <w:rFonts w:ascii="Cambria" w:eastAsia="Times New Roman" w:hAnsi="Cambria" w:cs="Arial"/>
          <w:lang w:eastAsia="ar-SA"/>
        </w:rPr>
        <w:t>21</w:t>
      </w:r>
      <w:r w:rsidRPr="004C7E33">
        <w:rPr>
          <w:rFonts w:ascii="Cambria" w:eastAsia="Times New Roman" w:hAnsi="Cambria" w:cs="Arial"/>
          <w:lang w:eastAsia="ar-SA"/>
        </w:rPr>
        <w:t xml:space="preserve"> dni od daty zgłoszenia Zamawiającemu przez Wykonawcę gotowości do kontroli i odbioru robót. W przypadku przekazania Wykonawcy  przez Zamawiającego uwag lub zastrzeżeń do zgłoszonych robót Wykonawca zobowiązany jest do ich uwzględnienia w terminie wskazanym przez Zamawiającego. W przypadku braku uwag lub zastrzeżeń strony sporządzają protokół odbioru prac stanowiący podstawę płatności faktur.</w:t>
      </w:r>
    </w:p>
    <w:p w:rsidR="004D4111" w:rsidRPr="00F64EC0" w:rsidRDefault="008443FB" w:rsidP="004C7E33">
      <w:pPr>
        <w:tabs>
          <w:tab w:val="left" w:pos="360"/>
        </w:tabs>
        <w:suppressAutoHyphens/>
        <w:spacing w:before="100" w:beforeAutospacing="1" w:after="100" w:afterAutospacing="1" w:line="240" w:lineRule="auto"/>
        <w:ind w:left="360" w:hanging="360"/>
        <w:jc w:val="center"/>
        <w:rPr>
          <w:rFonts w:ascii="Cambria" w:eastAsia="Times New Roman" w:hAnsi="Cambria" w:cs="Arial"/>
          <w:b/>
          <w:lang w:eastAsia="ar-SA"/>
        </w:rPr>
      </w:pPr>
      <w:r>
        <w:rPr>
          <w:rFonts w:ascii="Cambria" w:eastAsia="Times New Roman" w:hAnsi="Cambria" w:cs="Arial"/>
          <w:b/>
          <w:lang w:eastAsia="ar-SA"/>
        </w:rPr>
        <w:t>§ 9</w:t>
      </w:r>
    </w:p>
    <w:p w:rsidR="004D4111" w:rsidRPr="00F64EC0" w:rsidRDefault="00307808">
      <w:pPr>
        <w:suppressAutoHyphens/>
        <w:spacing w:before="100" w:beforeAutospacing="1" w:after="100" w:afterAutospacing="1" w:line="240" w:lineRule="auto"/>
        <w:contextualSpacing/>
        <w:jc w:val="both"/>
        <w:rPr>
          <w:rFonts w:ascii="Cambria" w:eastAsia="Times New Roman" w:hAnsi="Cambria" w:cs="Arial"/>
          <w:lang w:eastAsia="ar-SA"/>
        </w:rPr>
      </w:pPr>
      <w:r w:rsidRPr="00F64EC0">
        <w:rPr>
          <w:rFonts w:ascii="Cambria" w:eastAsia="Times New Roman" w:hAnsi="Cambria" w:cs="Arial"/>
          <w:lang w:eastAsia="ar-SA"/>
        </w:rPr>
        <w:t>W przypadku stwierdzenia przy odbiorze usterek lub wad w wykonaniu Przedmiotu Umowy, Zamawiającemu przysługują następujące uprawnienia:</w:t>
      </w:r>
    </w:p>
    <w:p w:rsidR="004D4111" w:rsidRPr="00F64EC0" w:rsidRDefault="00307808">
      <w:pPr>
        <w:suppressAutoHyphens/>
        <w:spacing w:before="100" w:beforeAutospacing="1" w:after="100" w:afterAutospacing="1" w:line="240" w:lineRule="auto"/>
        <w:ind w:left="426" w:hanging="142"/>
        <w:jc w:val="both"/>
        <w:rPr>
          <w:rFonts w:ascii="Cambria" w:eastAsia="Calibri" w:hAnsi="Cambria" w:cs="Arial"/>
        </w:rPr>
      </w:pPr>
      <w:r w:rsidRPr="00F64EC0">
        <w:rPr>
          <w:rFonts w:ascii="Cambria" w:eastAsia="Calibri" w:hAnsi="Cambria" w:cs="Arial"/>
        </w:rPr>
        <w:t>1)</w:t>
      </w:r>
      <w:r w:rsidRPr="00F64EC0">
        <w:rPr>
          <w:rFonts w:ascii="Cambria" w:eastAsia="Calibri" w:hAnsi="Cambria" w:cs="Arial"/>
        </w:rPr>
        <w:tab/>
        <w:t>jeżeli wady nadają się do usunięcia:</w:t>
      </w:r>
    </w:p>
    <w:p w:rsidR="004D4111" w:rsidRPr="00F64EC0" w:rsidRDefault="00307808">
      <w:pPr>
        <w:suppressAutoHyphens/>
        <w:spacing w:before="100" w:beforeAutospacing="1" w:after="100" w:afterAutospacing="1" w:line="240" w:lineRule="auto"/>
        <w:ind w:left="1418" w:hanging="709"/>
        <w:jc w:val="both"/>
        <w:rPr>
          <w:rFonts w:ascii="Cambria" w:eastAsia="Calibri" w:hAnsi="Cambria" w:cs="Arial"/>
        </w:rPr>
      </w:pPr>
      <w:r w:rsidRPr="00F64EC0">
        <w:rPr>
          <w:rFonts w:ascii="Cambria" w:eastAsia="Calibri" w:hAnsi="Cambria" w:cs="Arial"/>
        </w:rPr>
        <w:t>a)</w:t>
      </w:r>
      <w:r w:rsidRPr="00F64EC0">
        <w:rPr>
          <w:rFonts w:ascii="Cambria" w:eastAsia="Calibri" w:hAnsi="Cambria" w:cs="Arial"/>
        </w:rPr>
        <w:tab/>
        <w:t>może odebrać Przedmiot Umowy z wadami i wyznaczyć termin na ich usunięcie pod rygorem powierzenia po upływie tego terminu usunięcia wad osobie trzeciej na koszt i ryzyko Wykonawcy (Wykonanie zastępcze),</w:t>
      </w:r>
    </w:p>
    <w:p w:rsidR="004D4111" w:rsidRPr="00F64EC0" w:rsidRDefault="00307808">
      <w:pPr>
        <w:suppressAutoHyphens/>
        <w:spacing w:before="100" w:beforeAutospacing="1" w:after="100" w:afterAutospacing="1" w:line="240" w:lineRule="auto"/>
        <w:ind w:left="850" w:hanging="142"/>
        <w:jc w:val="both"/>
        <w:rPr>
          <w:rFonts w:ascii="Cambria" w:eastAsia="Calibri" w:hAnsi="Cambria" w:cs="Arial"/>
        </w:rPr>
      </w:pPr>
      <w:r w:rsidRPr="00F64EC0">
        <w:rPr>
          <w:rFonts w:ascii="Cambria" w:eastAsia="Calibri" w:hAnsi="Cambria" w:cs="Arial"/>
        </w:rPr>
        <w:t>b)</w:t>
      </w:r>
      <w:r w:rsidRPr="00F64EC0">
        <w:rPr>
          <w:rFonts w:ascii="Cambria" w:eastAsia="Calibri" w:hAnsi="Cambria" w:cs="Arial"/>
        </w:rPr>
        <w:tab/>
        <w:t>może odmówić odbioru do czasu usunięcia wad, jeżeli wady są istotne,</w:t>
      </w:r>
    </w:p>
    <w:p w:rsidR="004D4111" w:rsidRPr="00F64EC0" w:rsidRDefault="00307808">
      <w:pPr>
        <w:suppressAutoHyphens/>
        <w:spacing w:before="100" w:beforeAutospacing="1" w:after="100" w:afterAutospacing="1" w:line="240" w:lineRule="auto"/>
        <w:ind w:left="426" w:hanging="142"/>
        <w:jc w:val="both"/>
        <w:rPr>
          <w:rFonts w:ascii="Cambria" w:eastAsia="Calibri" w:hAnsi="Cambria" w:cs="Arial"/>
        </w:rPr>
      </w:pPr>
      <w:r w:rsidRPr="00F64EC0">
        <w:rPr>
          <w:rFonts w:ascii="Cambria" w:eastAsia="Calibri" w:hAnsi="Cambria" w:cs="Arial"/>
        </w:rPr>
        <w:t>2)</w:t>
      </w:r>
      <w:r w:rsidRPr="00F64EC0">
        <w:rPr>
          <w:rFonts w:ascii="Cambria" w:eastAsia="Calibri" w:hAnsi="Cambria" w:cs="Arial"/>
        </w:rPr>
        <w:tab/>
        <w:t>jeżeli wady nie nadają się do usunięcia:</w:t>
      </w:r>
    </w:p>
    <w:p w:rsidR="004D4111" w:rsidRPr="00F64EC0" w:rsidRDefault="00307808">
      <w:pPr>
        <w:suppressAutoHyphens/>
        <w:spacing w:before="100" w:beforeAutospacing="1" w:after="100" w:afterAutospacing="1" w:line="240" w:lineRule="auto"/>
        <w:ind w:left="1418" w:hanging="709"/>
        <w:jc w:val="both"/>
        <w:rPr>
          <w:rFonts w:ascii="Cambria" w:eastAsia="Calibri" w:hAnsi="Cambria" w:cs="Arial"/>
        </w:rPr>
      </w:pPr>
      <w:r w:rsidRPr="00F64EC0">
        <w:rPr>
          <w:rFonts w:ascii="Cambria" w:eastAsia="Calibri" w:hAnsi="Cambria" w:cs="Arial"/>
        </w:rPr>
        <w:t>a)</w:t>
      </w:r>
      <w:r w:rsidRPr="00F64EC0">
        <w:rPr>
          <w:rFonts w:ascii="Cambria" w:eastAsia="Calibri" w:hAnsi="Cambria" w:cs="Arial"/>
        </w:rPr>
        <w:tab/>
        <w:t>ale umożliwiają użytkowanie Przedmiotu Umowy zgodnie z przeznaczeniem, może obniżyć odpowiednio wynagrodzenie Wykonawcy,</w:t>
      </w:r>
    </w:p>
    <w:p w:rsidR="004D4111" w:rsidRPr="00F64EC0" w:rsidRDefault="00307808" w:rsidP="006B7D9F">
      <w:pPr>
        <w:suppressAutoHyphens/>
        <w:spacing w:before="100" w:beforeAutospacing="1" w:after="100" w:afterAutospacing="1" w:line="240" w:lineRule="auto"/>
        <w:ind w:left="1418" w:hanging="709"/>
        <w:jc w:val="both"/>
        <w:rPr>
          <w:rFonts w:ascii="Cambria" w:eastAsia="Calibri" w:hAnsi="Cambria" w:cs="Arial"/>
        </w:rPr>
      </w:pPr>
      <w:r w:rsidRPr="00F64EC0">
        <w:rPr>
          <w:rFonts w:ascii="Cambria" w:eastAsia="Calibri" w:hAnsi="Cambria" w:cs="Arial"/>
        </w:rPr>
        <w:t>b)</w:t>
      </w:r>
      <w:r w:rsidRPr="00F64EC0">
        <w:rPr>
          <w:rFonts w:ascii="Cambria" w:eastAsia="Calibri" w:hAnsi="Cambria" w:cs="Arial"/>
        </w:rPr>
        <w:tab/>
        <w:t xml:space="preserve">i uniemożliwiają użytkowanie Przedmiotu Umowy zgodnie z przeznaczeniem, może odstąpić od Umowy w terminie </w:t>
      </w:r>
      <w:r w:rsidR="00350856">
        <w:rPr>
          <w:rFonts w:ascii="Cambria" w:eastAsia="Calibri" w:hAnsi="Cambria" w:cs="Arial"/>
        </w:rPr>
        <w:t>21</w:t>
      </w:r>
      <w:r w:rsidRPr="00F64EC0">
        <w:rPr>
          <w:rFonts w:ascii="Cambria" w:eastAsia="Calibri" w:hAnsi="Cambria" w:cs="Arial"/>
        </w:rPr>
        <w:t xml:space="preserve"> dni od uzyskania wiedzy o tym fakcie lub żądać od Wykonawcy wykonania przedmiotu Umowy bez wad, bez względu na koszty.</w:t>
      </w:r>
    </w:p>
    <w:p w:rsidR="00702B56" w:rsidRDefault="00702B56">
      <w:pPr>
        <w:suppressAutoHyphens/>
        <w:spacing w:before="100" w:beforeAutospacing="1" w:after="100" w:afterAutospacing="1" w:line="240" w:lineRule="auto"/>
        <w:jc w:val="center"/>
        <w:rPr>
          <w:rFonts w:ascii="Cambria" w:eastAsia="Times New Roman" w:hAnsi="Cambria" w:cs="Arial"/>
          <w:b/>
          <w:lang w:eastAsia="ar-SA"/>
        </w:rPr>
      </w:pPr>
    </w:p>
    <w:p w:rsidR="004D4111" w:rsidRPr="00F64EC0" w:rsidRDefault="008443FB">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10</w:t>
      </w:r>
    </w:p>
    <w:p w:rsidR="004D4111" w:rsidRPr="00F64EC0" w:rsidRDefault="00307808">
      <w:pPr>
        <w:tabs>
          <w:tab w:val="left" w:pos="540"/>
        </w:tabs>
        <w:suppressAutoHyphens/>
        <w:spacing w:before="100" w:beforeAutospacing="1" w:after="100" w:afterAutospacing="1" w:line="240" w:lineRule="auto"/>
        <w:ind w:left="360" w:hanging="359"/>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 xml:space="preserve">Zamawiający nabywa wszelkie autorskie prawa majątkowe w rozumieniu ustawy z dnia 4 lutego 1994 roku o prawie autorskim i prawach pokrewnych (tekst jedn. Dz. U. z 2019 r., poz. 1231 z </w:t>
      </w:r>
      <w:proofErr w:type="spellStart"/>
      <w:r w:rsidRPr="00F64EC0">
        <w:rPr>
          <w:rFonts w:ascii="Cambria" w:eastAsia="Times New Roman" w:hAnsi="Cambria" w:cs="Arial"/>
          <w:lang w:eastAsia="ar-SA"/>
        </w:rPr>
        <w:t>późn</w:t>
      </w:r>
      <w:proofErr w:type="spellEnd"/>
      <w:r w:rsidRPr="00F64EC0">
        <w:rPr>
          <w:rFonts w:ascii="Cambria" w:eastAsia="Times New Roman" w:hAnsi="Cambria" w:cs="Arial"/>
          <w:lang w:eastAsia="ar-SA"/>
        </w:rPr>
        <w:t xml:space="preserve">. zm.) do wszelkich danych i opracowań, które powstaną w wyniku realizacji Przedmiotu Umowy (zwane dalej „utworem” lub „utworami”). Wynagrodzenie, o którym mowa w § 5 ust. 1 niniejszej Umowy obejmuje także wynagrodzenie Wykonawcy za przeniesienie autorskich praw majątkowych oraz korzystanie z utworu na wszystkich polach eksploatacji wymienionych w Umowie. W ramach wynagrodzenia określonego </w:t>
      </w:r>
      <w:r w:rsidRPr="00F64EC0">
        <w:rPr>
          <w:rFonts w:ascii="Cambria" w:eastAsia="Times New Roman" w:hAnsi="Cambria" w:cs="Arial"/>
          <w:lang w:eastAsia="ar-SA"/>
        </w:rPr>
        <w:br/>
        <w:t>w Umowie Wykonawca przenosi na Zamawiającego z chwilą przekazania Zmawiającemu całości lub danej części opracowania stanowiącego Przedmiot Umowy, prawa autorskie do Przedmio</w:t>
      </w:r>
      <w:r w:rsidR="00B51053">
        <w:rPr>
          <w:rFonts w:ascii="Cambria" w:eastAsia="Times New Roman" w:hAnsi="Cambria" w:cs="Arial"/>
          <w:lang w:eastAsia="ar-SA"/>
        </w:rPr>
        <w:t xml:space="preserve">tu Umowy na </w:t>
      </w:r>
      <w:r w:rsidR="001D351C">
        <w:rPr>
          <w:rFonts w:ascii="Cambria" w:eastAsia="Times New Roman" w:hAnsi="Cambria" w:cs="Arial"/>
          <w:lang w:eastAsia="ar-SA"/>
        </w:rPr>
        <w:t xml:space="preserve">następujących </w:t>
      </w:r>
      <w:r w:rsidR="00B51053">
        <w:rPr>
          <w:rFonts w:ascii="Cambria" w:eastAsia="Times New Roman" w:hAnsi="Cambria" w:cs="Arial"/>
          <w:lang w:eastAsia="ar-SA"/>
        </w:rPr>
        <w:t>polach eksploatacji</w:t>
      </w:r>
      <w:r w:rsidRPr="00F64EC0">
        <w:rPr>
          <w:rFonts w:ascii="Cambria" w:eastAsia="Times New Roman" w:hAnsi="Cambria" w:cs="Arial"/>
          <w:lang w:eastAsia="ar-SA"/>
        </w:rPr>
        <w:t>:</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 xml:space="preserve">w zakresie używania, wykorzystywania w całości lub części utworu oraz dokonywania zmian utworu, według uznania Zamawiającego, bez potrzeby uzyskiwania odrębnej zgody Wykonawcy, </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 zakresie tworzenia opracowań utworu, w szczególności tłumaczenia, przeróbki, adaptacji, według uznania Zamawiającego, bez potrzeby uzyskiwania odrębnej zgody Wykonawcy,</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lastRenderedPageBreak/>
        <w:t>3)</w:t>
      </w:r>
      <w:r w:rsidRPr="00F64EC0">
        <w:rPr>
          <w:rFonts w:ascii="Cambria" w:eastAsia="Times New Roman" w:hAnsi="Cambria" w:cs="Arial"/>
          <w:lang w:eastAsia="ar-SA"/>
        </w:rPr>
        <w:tab/>
        <w:t xml:space="preserve">w zakresie utrwalania i zwielokrotniania utworu – wytwarzanie określoną techniką egzemplarzy utworu, w tym technika drukarska, reprograficzną, zapisu magnetycznego oraz techniką cyfrową, </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 xml:space="preserve">w zakresie obrotu oryginałem albo egzemplarzami, na których utwór utrwalono – wprowadzenie do obrotu, użyczenie, lub najem oryginału lub egzemplarzy, </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t xml:space="preserve">w zakresie rozpowszechniania utworu w sposób inny niż określony w pkt 4 – publiczne wykonanie, wystawienie, wyświetlenie, odtworzenie oraz nadawanie </w:t>
      </w:r>
      <w:r w:rsidRPr="00F64EC0">
        <w:rPr>
          <w:rFonts w:ascii="Cambria" w:eastAsia="Times New Roman" w:hAnsi="Cambria" w:cs="Arial"/>
          <w:lang w:eastAsia="ar-SA"/>
        </w:rPr>
        <w:br/>
        <w:t xml:space="preserve">i remitowanie, a także publiczne udostępnienie utworu w taki sposób, aby każdy mógł mieć do niego dostęp w miejscu i czasie przez siebie wybranym. </w:t>
      </w:r>
    </w:p>
    <w:p w:rsidR="004D4111" w:rsidRPr="00F64EC0" w:rsidRDefault="00307808">
      <w:pPr>
        <w:suppressAutoHyphens/>
        <w:spacing w:before="100" w:beforeAutospacing="1" w:after="100" w:afterAutospacing="1" w:line="240" w:lineRule="auto"/>
        <w:ind w:left="54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 xml:space="preserve">Zamawiający, z chwilą przekazania, nabywa własność egzemplarzy, na których utrwalono dane i opracowania, o których mowa w ust. 1. </w:t>
      </w:r>
    </w:p>
    <w:p w:rsidR="004D4111" w:rsidRPr="00F64EC0" w:rsidRDefault="00307808" w:rsidP="006B7D9F">
      <w:pPr>
        <w:suppressAutoHyphens/>
        <w:spacing w:before="100" w:beforeAutospacing="1" w:after="100" w:afterAutospacing="1" w:line="240" w:lineRule="auto"/>
        <w:ind w:left="540" w:hanging="360"/>
        <w:jc w:val="both"/>
        <w:rPr>
          <w:rFonts w:ascii="Cambria" w:eastAsia="Times New Roman" w:hAnsi="Cambria" w:cs="Arial"/>
          <w:lang w:eastAsia="ar-SA"/>
        </w:rPr>
      </w:pPr>
      <w:r w:rsidRPr="00F64EC0">
        <w:rPr>
          <w:rFonts w:ascii="Cambria" w:eastAsia="Times New Roman" w:hAnsi="Cambria" w:cs="Arial"/>
          <w:lang w:eastAsia="ar-SA"/>
        </w:rPr>
        <w:t>3. Po przeniesieniu autorskich praw majątkowych do Przedmiotu Umowy na rzecz Zamawiającego, Zamawiającemu przysługuje prawo do wykonywania zależnych praw autorskich, bez zgody Wykonawcy.</w:t>
      </w:r>
    </w:p>
    <w:p w:rsidR="004D4111" w:rsidRPr="00F64EC0" w:rsidRDefault="008443FB">
      <w:pPr>
        <w:suppressAutoHyphens/>
        <w:spacing w:before="100" w:beforeAutospacing="1" w:after="100" w:afterAutospacing="1" w:line="240" w:lineRule="auto"/>
        <w:ind w:left="540" w:hanging="360"/>
        <w:jc w:val="center"/>
        <w:rPr>
          <w:rFonts w:ascii="Cambria" w:eastAsia="Times New Roman" w:hAnsi="Cambria" w:cs="Arial"/>
          <w:b/>
          <w:lang w:eastAsia="ar-SA"/>
        </w:rPr>
      </w:pPr>
      <w:r>
        <w:rPr>
          <w:rFonts w:ascii="Cambria" w:eastAsia="Times New Roman" w:hAnsi="Cambria" w:cs="Arial"/>
          <w:b/>
          <w:lang w:eastAsia="ar-SA"/>
        </w:rPr>
        <w:t>§11</w:t>
      </w:r>
    </w:p>
    <w:p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Wykonawca udziela Zamawiającemu gwarancji jakości wykonania Przedmiotu Umowy na okres 24 miesięcy od dnia podpisania protokołu końcowej kontroli i odbioru Przedmiotu Umowy.</w:t>
      </w:r>
    </w:p>
    <w:p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 okresie obowiązywania gwarancji jakości Wykonawca zobowiązuje się do bezpłatnego usunięcia wszelkich wad Przedmiotu Umowy zgłoszonych przez Zamawiającego. Roszczenia z tytułu gwarancji jakości Zamawiający zgłaszać będzie telefonicznie, faksem lub e-mailem do siedziby Wykonawcy; (tel.: ……………, faks: …………….., e-mail: …………………………).</w:t>
      </w:r>
    </w:p>
    <w:p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Wykonawca zobowiązany jest do usunięcia wad Przedmiotu Umowy w terminie </w:t>
      </w:r>
      <w:r w:rsidR="00350856">
        <w:rPr>
          <w:rFonts w:ascii="Cambria" w:eastAsia="Times New Roman" w:hAnsi="Cambria" w:cs="Arial"/>
          <w:lang w:eastAsia="ar-SA"/>
        </w:rPr>
        <w:t>21</w:t>
      </w:r>
      <w:r w:rsidRPr="00F64EC0">
        <w:rPr>
          <w:rFonts w:ascii="Cambria" w:eastAsia="Times New Roman" w:hAnsi="Cambria" w:cs="Arial"/>
          <w:lang w:eastAsia="ar-SA"/>
        </w:rPr>
        <w:t xml:space="preserve"> dni od dnia zgłoszenia przez Zamawiającego. W przypadku, jeżeli usunięcie wad wymaga dłuższego czasu, to wówczas Zamawiający wyznaczy dłuższy termin usuwania wad.</w:t>
      </w:r>
    </w:p>
    <w:p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Usunięcie przez Wykonawcę w okresie gwarancji jakości wad zgłoszonych przez Zamawiającego zostanie potwierdzone protokolarnie przez upoważnionych przedstawicieli Zamawiającego i Wykonawcy.</w:t>
      </w:r>
    </w:p>
    <w:p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t>Wykonawca odpowiada za wady w wykonaniu Przedmiotu umowy również po okresie gwarancji jakości, jeżeli Zamawiający zawiadomi Wykonawcę o wadzie przed upływem okresu gwarancji jakości.</w:t>
      </w:r>
    </w:p>
    <w:p w:rsidR="004D4111" w:rsidRPr="00F64EC0" w:rsidRDefault="00307808">
      <w:pPr>
        <w:widowControl w:val="0"/>
        <w:tabs>
          <w:tab w:val="left" w:pos="540"/>
          <w:tab w:val="left" w:pos="126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6.</w:t>
      </w:r>
      <w:r w:rsidRPr="00F64EC0">
        <w:rPr>
          <w:rFonts w:ascii="Cambria" w:eastAsia="Times New Roman" w:hAnsi="Cambria" w:cs="Arial"/>
          <w:lang w:eastAsia="ar-SA"/>
        </w:rPr>
        <w:tab/>
        <w:t xml:space="preserve">Jeżeli Wykonawca nie usunie wad w terminie 5 dni po upływie terminu, o którym mowa w ust. 3, bądź po upływie terminu wyznaczonego przez Zamawiającego na ich usunięcie, to Zamawiający może zlecić usunięcie wad stronie trzeciej na koszt i ryzyko Wykonawcy. </w:t>
      </w:r>
    </w:p>
    <w:p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7.</w:t>
      </w:r>
      <w:r w:rsidRPr="00F64EC0">
        <w:rPr>
          <w:rFonts w:ascii="Cambria" w:eastAsia="Times New Roman" w:hAnsi="Cambria" w:cs="Arial"/>
          <w:lang w:eastAsia="ar-SA"/>
        </w:rPr>
        <w:tab/>
        <w:t xml:space="preserve">Okres gwarancji ulega wydłużeniu o czas potrzebny na usunięcie wad. </w:t>
      </w:r>
      <w:r w:rsidRPr="00F64EC0">
        <w:rPr>
          <w:rFonts w:ascii="Cambria" w:eastAsia="Times New Roman" w:hAnsi="Cambria" w:cs="Arial"/>
          <w:lang w:eastAsia="ar-SA"/>
        </w:rPr>
        <w:tab/>
      </w:r>
    </w:p>
    <w:p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8.</w:t>
      </w:r>
      <w:r w:rsidRPr="00F64EC0">
        <w:rPr>
          <w:rFonts w:ascii="Cambria" w:eastAsia="Times New Roman" w:hAnsi="Cambria" w:cs="Arial"/>
          <w:lang w:eastAsia="ar-SA"/>
        </w:rPr>
        <w:tab/>
        <w:t xml:space="preserve">Zamawiający ma prawo dochodzić uprawnień z tytułu rękojmi za wady, niezależnie od uprawnień wynikających z gwarancji jakości. Wykonawca udziela Zamawiającemu rękojmi za wady na okres równy okresowi gwarancji jakości. </w:t>
      </w:r>
    </w:p>
    <w:p w:rsidR="004847A1" w:rsidRDefault="004847A1">
      <w:pPr>
        <w:suppressAutoHyphens/>
        <w:spacing w:before="100" w:beforeAutospacing="1" w:after="100" w:afterAutospacing="1" w:line="240" w:lineRule="auto"/>
        <w:jc w:val="center"/>
        <w:rPr>
          <w:rFonts w:ascii="Cambria" w:eastAsia="Times New Roman" w:hAnsi="Cambria" w:cs="Arial"/>
          <w:b/>
          <w:lang w:eastAsia="ar-SA"/>
        </w:rPr>
      </w:pPr>
    </w:p>
    <w:p w:rsidR="004D4111" w:rsidRPr="00F64EC0" w:rsidRDefault="008443FB">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lastRenderedPageBreak/>
        <w:t>§ 12</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Strony ustalają odpowiedzialność za niewykonanie lub nienależyte wykonanie zobowiązań umownych w formie kar umownych w następujących przypadkach i wysokościach:</w:t>
      </w:r>
    </w:p>
    <w:p w:rsidR="004D4111" w:rsidRPr="00F64EC0" w:rsidRDefault="00307808">
      <w:pPr>
        <w:tabs>
          <w:tab w:val="left" w:pos="900"/>
        </w:tabs>
        <w:suppressAutoHyphens/>
        <w:spacing w:before="240" w:after="240" w:line="240" w:lineRule="auto"/>
        <w:ind w:firstLine="54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Wykonawca zapłaci Zamawiającemu kary umowne:</w:t>
      </w:r>
    </w:p>
    <w:p w:rsidR="004D4111" w:rsidRPr="00F64EC0" w:rsidRDefault="00307808">
      <w:pPr>
        <w:numPr>
          <w:ilvl w:val="0"/>
          <w:numId w:val="4"/>
        </w:numPr>
        <w:suppressAutoHyphens/>
        <w:spacing w:before="240" w:after="240" w:line="240" w:lineRule="auto"/>
        <w:ind w:left="1440" w:hanging="540"/>
        <w:jc w:val="both"/>
        <w:rPr>
          <w:rFonts w:ascii="Cambria" w:eastAsia="Times New Roman" w:hAnsi="Cambria" w:cs="Arial"/>
          <w:lang w:eastAsia="ar-SA"/>
        </w:rPr>
      </w:pPr>
      <w:r w:rsidRPr="00F64EC0">
        <w:rPr>
          <w:rFonts w:ascii="Cambria" w:eastAsia="Times New Roman" w:hAnsi="Cambria" w:cs="Arial"/>
          <w:lang w:eastAsia="ar-SA"/>
        </w:rPr>
        <w:t xml:space="preserve">w wysokości 0,05% wynagrodzenia brutto Wykonawcy, o którym mowa w § 5 ust. 1 Umowy za każdy dzień </w:t>
      </w:r>
      <w:r w:rsidR="004847A1">
        <w:rPr>
          <w:rFonts w:ascii="Cambria" w:eastAsia="Times New Roman" w:hAnsi="Cambria" w:cs="Arial"/>
          <w:lang w:eastAsia="ar-SA"/>
        </w:rPr>
        <w:t>opóźnienia</w:t>
      </w:r>
      <w:r w:rsidRPr="00F64EC0">
        <w:rPr>
          <w:rFonts w:ascii="Cambria" w:eastAsia="Times New Roman" w:hAnsi="Cambria" w:cs="Arial"/>
          <w:lang w:eastAsia="ar-SA"/>
        </w:rPr>
        <w:t xml:space="preserve"> w stosunku do terminów określonych w  § 4 ust.1 pkt 2 i 3 Umowy;</w:t>
      </w:r>
    </w:p>
    <w:p w:rsidR="004D4111" w:rsidRPr="00F64EC0" w:rsidRDefault="00307808">
      <w:pPr>
        <w:numPr>
          <w:ilvl w:val="0"/>
          <w:numId w:val="4"/>
        </w:numPr>
        <w:suppressAutoHyphens/>
        <w:spacing w:before="240" w:after="240" w:line="240" w:lineRule="auto"/>
        <w:ind w:left="1440" w:hanging="540"/>
        <w:jc w:val="both"/>
        <w:rPr>
          <w:rFonts w:ascii="Cambria" w:eastAsia="Times New Roman" w:hAnsi="Cambria" w:cs="Arial"/>
          <w:lang w:eastAsia="ar-SA"/>
        </w:rPr>
      </w:pPr>
      <w:r w:rsidRPr="00F64EC0">
        <w:rPr>
          <w:rFonts w:ascii="Cambria" w:eastAsia="Times New Roman" w:hAnsi="Cambria" w:cs="Arial"/>
          <w:lang w:eastAsia="ar-SA"/>
        </w:rPr>
        <w:t>w wysokości 2% wynagrodzenia brutto Wykonawcy, o którym mowa w § 5 ust. 1 Umowy, w przypadku odstąpienia od umowy z przyczyn leżących po stronie Wykonawcy;</w:t>
      </w:r>
    </w:p>
    <w:p w:rsidR="004D4111" w:rsidRPr="00F64EC0" w:rsidRDefault="00307808">
      <w:pPr>
        <w:numPr>
          <w:ilvl w:val="0"/>
          <w:numId w:val="4"/>
        </w:numPr>
        <w:tabs>
          <w:tab w:val="left" w:pos="1440"/>
        </w:tabs>
        <w:suppressAutoHyphens/>
        <w:spacing w:before="240" w:after="240" w:line="240" w:lineRule="auto"/>
        <w:ind w:left="1418" w:hanging="518"/>
        <w:jc w:val="both"/>
        <w:rPr>
          <w:rFonts w:ascii="Cambria" w:eastAsia="Times New Roman" w:hAnsi="Cambria" w:cs="Arial"/>
          <w:lang w:eastAsia="ar-SA"/>
        </w:rPr>
      </w:pPr>
      <w:r w:rsidRPr="00F64EC0">
        <w:rPr>
          <w:rFonts w:ascii="Cambria" w:eastAsia="Times New Roman" w:hAnsi="Cambria" w:cs="Arial"/>
          <w:lang w:eastAsia="ar-SA"/>
        </w:rPr>
        <w:t xml:space="preserve">w wysokości 0,05% wynagrodzenia brutto Wykonawcy, o którym mowa w § 5 ust. 1 Umowy za każdy dzień </w:t>
      </w:r>
      <w:r w:rsidR="004847A1">
        <w:rPr>
          <w:rFonts w:ascii="Cambria" w:eastAsia="Times New Roman" w:hAnsi="Cambria" w:cs="Arial"/>
          <w:lang w:eastAsia="ar-SA"/>
        </w:rPr>
        <w:t>opóźnienia</w:t>
      </w:r>
      <w:r w:rsidRPr="00F64EC0">
        <w:rPr>
          <w:rFonts w:ascii="Cambria" w:eastAsia="Times New Roman" w:hAnsi="Cambria" w:cs="Arial"/>
          <w:lang w:eastAsia="ar-SA"/>
        </w:rPr>
        <w:t xml:space="preserve"> w usunięciu wad stwierdzonych przy odbiorze lub w okresie gwarancji jakości lub rękojmi za wady, liczony od </w:t>
      </w:r>
      <w:r w:rsidR="007B7677">
        <w:rPr>
          <w:rFonts w:ascii="Cambria" w:eastAsia="Times New Roman" w:hAnsi="Cambria" w:cs="Arial"/>
          <w:lang w:eastAsia="ar-SA"/>
        </w:rPr>
        <w:t xml:space="preserve">następnego </w:t>
      </w:r>
      <w:r w:rsidRPr="00F64EC0">
        <w:rPr>
          <w:rFonts w:ascii="Cambria" w:eastAsia="Times New Roman" w:hAnsi="Cambria" w:cs="Arial"/>
          <w:lang w:eastAsia="ar-SA"/>
        </w:rPr>
        <w:t xml:space="preserve">dnia </w:t>
      </w:r>
      <w:r w:rsidR="007B7677">
        <w:rPr>
          <w:rFonts w:ascii="Cambria" w:eastAsia="Times New Roman" w:hAnsi="Cambria" w:cs="Arial"/>
          <w:lang w:eastAsia="ar-SA"/>
        </w:rPr>
        <w:t xml:space="preserve">od dnia upływu </w:t>
      </w:r>
      <w:r w:rsidRPr="00F64EC0">
        <w:rPr>
          <w:rFonts w:ascii="Cambria" w:eastAsia="Times New Roman" w:hAnsi="Cambria" w:cs="Arial"/>
          <w:lang w:eastAsia="ar-SA"/>
        </w:rPr>
        <w:t>wyznaczonego na usunięcie wad;</w:t>
      </w:r>
    </w:p>
    <w:p w:rsidR="004D4111" w:rsidRPr="00F64EC0" w:rsidRDefault="00307808">
      <w:pPr>
        <w:numPr>
          <w:ilvl w:val="0"/>
          <w:numId w:val="4"/>
        </w:numPr>
        <w:tabs>
          <w:tab w:val="left" w:pos="1418"/>
        </w:tabs>
        <w:suppressAutoHyphens/>
        <w:spacing w:before="240" w:after="240" w:line="240" w:lineRule="auto"/>
        <w:ind w:left="1418" w:hanging="518"/>
        <w:jc w:val="both"/>
        <w:rPr>
          <w:rFonts w:ascii="Cambria" w:eastAsia="Times New Roman" w:hAnsi="Cambria" w:cs="Arial"/>
          <w:lang w:eastAsia="ar-SA"/>
        </w:rPr>
      </w:pPr>
      <w:r w:rsidRPr="00F64EC0">
        <w:rPr>
          <w:rFonts w:ascii="Cambria" w:eastAsia="Times New Roman" w:hAnsi="Cambria" w:cs="Arial"/>
          <w:lang w:eastAsia="ar-SA"/>
        </w:rPr>
        <w:t xml:space="preserve">za każdy przypadek naruszenia przez Wykonawcę postanowień § 2 ust. </w:t>
      </w:r>
      <w:r w:rsidR="001D351C">
        <w:rPr>
          <w:rFonts w:ascii="Cambria" w:eastAsia="Times New Roman" w:hAnsi="Cambria" w:cs="Arial"/>
          <w:lang w:eastAsia="ar-SA"/>
        </w:rPr>
        <w:t>1</w:t>
      </w:r>
      <w:r w:rsidRPr="00F64EC0">
        <w:rPr>
          <w:rFonts w:ascii="Cambria" w:eastAsia="Times New Roman" w:hAnsi="Cambria" w:cs="Arial"/>
          <w:lang w:eastAsia="ar-SA"/>
        </w:rPr>
        <w:t xml:space="preserve"> i </w:t>
      </w:r>
      <w:r w:rsidR="001D351C">
        <w:rPr>
          <w:rFonts w:ascii="Cambria" w:eastAsia="Times New Roman" w:hAnsi="Cambria" w:cs="Arial"/>
          <w:lang w:eastAsia="ar-SA"/>
        </w:rPr>
        <w:t>2</w:t>
      </w:r>
      <w:r w:rsidRPr="00F64EC0">
        <w:rPr>
          <w:rFonts w:ascii="Cambria" w:eastAsia="Times New Roman" w:hAnsi="Cambria" w:cs="Arial"/>
          <w:lang w:eastAsia="ar-SA"/>
        </w:rPr>
        <w:t xml:space="preserve"> Umowy - w wysokości 2 000 zł,</w:t>
      </w:r>
    </w:p>
    <w:p w:rsidR="004D4111" w:rsidRPr="00F64EC0" w:rsidRDefault="00307808">
      <w:pPr>
        <w:spacing w:before="240" w:after="240" w:line="240" w:lineRule="auto"/>
        <w:ind w:left="1415" w:hanging="564"/>
        <w:jc w:val="both"/>
        <w:rPr>
          <w:rFonts w:ascii="Cambria" w:eastAsia="Times New Roman" w:hAnsi="Cambria" w:cs="Arial"/>
          <w:lang w:eastAsia="ar-SA"/>
        </w:rPr>
      </w:pPr>
      <w:r w:rsidRPr="00F64EC0">
        <w:rPr>
          <w:rFonts w:ascii="Cambria" w:eastAsia="Times New Roman" w:hAnsi="Cambria" w:cs="Arial"/>
          <w:lang w:eastAsia="ar-SA"/>
        </w:rPr>
        <w:t>e)</w:t>
      </w:r>
      <w:r w:rsidRPr="00F64EC0">
        <w:rPr>
          <w:rFonts w:ascii="Cambria" w:eastAsia="Times New Roman" w:hAnsi="Cambria" w:cs="Arial"/>
          <w:lang w:eastAsia="ar-SA"/>
        </w:rPr>
        <w:tab/>
        <w:t xml:space="preserve">za każdy przypadek naruszenia przez Wykonawcę Obowiązku Zatrudnienia – w wysokości 2 000 zł. </w:t>
      </w:r>
    </w:p>
    <w:p w:rsidR="004D4111" w:rsidRPr="00F64EC0" w:rsidRDefault="00307808">
      <w:pPr>
        <w:spacing w:before="240" w:after="240" w:line="240" w:lineRule="auto"/>
        <w:ind w:left="1418" w:hanging="567"/>
        <w:jc w:val="both"/>
        <w:rPr>
          <w:rFonts w:ascii="Cambria" w:eastAsia="Times New Roman" w:hAnsi="Cambria" w:cs="Arial"/>
          <w:lang w:eastAsia="ar-SA"/>
        </w:rPr>
      </w:pPr>
      <w:r w:rsidRPr="00F64EC0">
        <w:rPr>
          <w:rFonts w:ascii="Cambria" w:eastAsia="Times New Roman" w:hAnsi="Cambria" w:cs="Arial"/>
          <w:lang w:eastAsia="ar-SA"/>
        </w:rPr>
        <w:t>f)</w:t>
      </w:r>
      <w:r w:rsidRPr="00F64EC0">
        <w:rPr>
          <w:rFonts w:ascii="Cambria" w:eastAsia="Times New Roman" w:hAnsi="Cambria" w:cs="Arial"/>
          <w:lang w:eastAsia="ar-SA"/>
        </w:rPr>
        <w:tab/>
        <w:t>za każdy przypadek naruszenia przez Wykonawcę obowiązku, o którym mowa w § 3 ust. 7 Umowy – w wysokości 5 000 zł</w:t>
      </w:r>
    </w:p>
    <w:p w:rsidR="004D4111" w:rsidRPr="00F64EC0" w:rsidRDefault="00307808">
      <w:pPr>
        <w:tabs>
          <w:tab w:val="left" w:pos="900"/>
        </w:tabs>
        <w:suppressAutoHyphens/>
        <w:spacing w:before="240" w:after="240" w:line="240" w:lineRule="auto"/>
        <w:ind w:left="90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Zamawiający zapłaci Wykonawcy karę umowną w przypadku odstąpienia przez Wykonawcę od Umowy z przyczyn, za które ponosi odpowiedzialność Zamawiający – w wysokości 2% wynagrodzenia brutto Wykonawcy, o którym mowa w § 5 ust. 1 Umowy.</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Roszczenie o zapłatę kary umownej staje się wymagalne z początkiem dnia następującego po dniu zdarzenia stanowiącego podstawę do naliczenia kary umownej.</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Strony zastrzegają możliwość dochodzenia odszkodowania uzupełniającego w przypadku, gdy poniesiona szkoda przekracza wartość kar zastrzeżonych w ust. 1.</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Strony oświadczają, że w przypadku wystąpienia jednocześnie kilku podstaw przewidzianych w Umowie, które uprawniają Zamawiającego do naliczenia kary umownej, Zamawiającemu przysługuje prawo do łącznego naliczania kar umownych.</w:t>
      </w:r>
    </w:p>
    <w:p w:rsidR="004D4111" w:rsidRPr="00F64EC0" w:rsidRDefault="00307808">
      <w:pPr>
        <w:autoSpaceDE w:val="0"/>
        <w:autoSpaceDN w:val="0"/>
        <w:adjustRightInd w:val="0"/>
        <w:spacing w:before="240" w:after="240" w:line="240" w:lineRule="auto"/>
        <w:ind w:left="567" w:hanging="567"/>
        <w:jc w:val="both"/>
        <w:rPr>
          <w:rFonts w:ascii="Cambria" w:eastAsia="Times New Roman" w:hAnsi="Cambria" w:cs="Arial"/>
          <w:lang w:eastAsia="pl-PL"/>
        </w:rPr>
      </w:pPr>
      <w:r w:rsidRPr="00F64EC0">
        <w:rPr>
          <w:rFonts w:ascii="Cambria" w:eastAsia="Times New Roman" w:hAnsi="Cambria" w:cs="Arial"/>
          <w:lang w:eastAsia="pl-PL"/>
        </w:rPr>
        <w:t>5.</w:t>
      </w:r>
      <w:r w:rsidRPr="00F64EC0">
        <w:rPr>
          <w:rFonts w:ascii="Cambria" w:eastAsia="Times New Roman" w:hAnsi="Cambria" w:cs="Arial"/>
          <w:lang w:eastAsia="pl-PL"/>
        </w:rPr>
        <w:tab/>
        <w:t>Odstąpienie od Umowy nie wyłącza uprawnienia Zamawiającego do dochodzenia kar umownych należnych z tytułu wystąpienia okoliczności mających miejsce przed złożeniem oświadczenia o odstąpieniu od Umowy.</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6.</w:t>
      </w:r>
      <w:r w:rsidRPr="00F64EC0">
        <w:rPr>
          <w:rFonts w:ascii="Cambria" w:eastAsia="Times New Roman" w:hAnsi="Cambria" w:cs="Arial"/>
          <w:lang w:eastAsia="ar-SA"/>
        </w:rPr>
        <w:tab/>
        <w:t>Zamawiający może odstąpić od niniejszej Umowy w okol</w:t>
      </w:r>
      <w:r w:rsidR="002E0B7B">
        <w:rPr>
          <w:rFonts w:ascii="Cambria" w:eastAsia="Times New Roman" w:hAnsi="Cambria" w:cs="Arial"/>
          <w:lang w:eastAsia="ar-SA"/>
        </w:rPr>
        <w:t xml:space="preserve">icznościach wskazanych </w:t>
      </w:r>
      <w:r w:rsidR="002E0B7B">
        <w:rPr>
          <w:rFonts w:ascii="Cambria" w:eastAsia="Times New Roman" w:hAnsi="Cambria" w:cs="Arial"/>
          <w:lang w:eastAsia="ar-SA"/>
        </w:rPr>
        <w:br/>
        <w:t xml:space="preserve">w art. </w:t>
      </w:r>
      <w:r w:rsidRPr="00F64EC0">
        <w:rPr>
          <w:rFonts w:ascii="Cambria" w:eastAsia="Times New Roman" w:hAnsi="Cambria" w:cs="Arial"/>
          <w:lang w:eastAsia="ar-SA"/>
        </w:rPr>
        <w:t>45</w:t>
      </w:r>
      <w:r w:rsidR="002E0B7B">
        <w:rPr>
          <w:rFonts w:ascii="Cambria" w:eastAsia="Times New Roman" w:hAnsi="Cambria" w:cs="Arial"/>
          <w:lang w:eastAsia="ar-SA"/>
        </w:rPr>
        <w:t>6</w:t>
      </w:r>
      <w:r w:rsidRPr="00F64EC0">
        <w:rPr>
          <w:rFonts w:ascii="Cambria" w:eastAsia="Times New Roman" w:hAnsi="Cambria" w:cs="Arial"/>
          <w:lang w:eastAsia="ar-SA"/>
        </w:rPr>
        <w:t xml:space="preserve"> PZP. W takim przypadku rozliczenie wynagrodzenia należnego Wykon</w:t>
      </w:r>
      <w:r w:rsidR="002E0B7B">
        <w:rPr>
          <w:rFonts w:ascii="Cambria" w:eastAsia="Times New Roman" w:hAnsi="Cambria" w:cs="Arial"/>
          <w:lang w:eastAsia="ar-SA"/>
        </w:rPr>
        <w:t xml:space="preserve">awcy nastąpi na podstawie art. </w:t>
      </w:r>
      <w:r w:rsidRPr="00F64EC0">
        <w:rPr>
          <w:rFonts w:ascii="Cambria" w:eastAsia="Times New Roman" w:hAnsi="Cambria" w:cs="Arial"/>
          <w:lang w:eastAsia="ar-SA"/>
        </w:rPr>
        <w:t>45</w:t>
      </w:r>
      <w:r w:rsidR="002E0B7B">
        <w:rPr>
          <w:rFonts w:ascii="Cambria" w:eastAsia="Times New Roman" w:hAnsi="Cambria" w:cs="Arial"/>
          <w:lang w:eastAsia="ar-SA"/>
        </w:rPr>
        <w:t>6</w:t>
      </w:r>
      <w:r w:rsidRPr="00F64EC0">
        <w:rPr>
          <w:rFonts w:ascii="Cambria" w:eastAsia="Times New Roman" w:hAnsi="Cambria" w:cs="Arial"/>
          <w:lang w:eastAsia="ar-SA"/>
        </w:rPr>
        <w:t xml:space="preserve"> PZP. Odstąpienie od Umowy na tej podstawie nie powoduje obowiązku zapłaty kary umownej. </w:t>
      </w:r>
    </w:p>
    <w:p w:rsidR="004D4111" w:rsidRPr="00F64EC0" w:rsidRDefault="00307808" w:rsidP="006B7D9F">
      <w:pPr>
        <w:autoSpaceDE w:val="0"/>
        <w:autoSpaceDN w:val="0"/>
        <w:adjustRightInd w:val="0"/>
        <w:spacing w:before="120" w:after="0" w:line="240" w:lineRule="auto"/>
        <w:ind w:left="567" w:hanging="567"/>
        <w:jc w:val="both"/>
        <w:rPr>
          <w:rFonts w:ascii="Cambria" w:eastAsia="Times New Roman" w:hAnsi="Cambria" w:cs="Arial"/>
          <w:lang w:eastAsia="ar-SA"/>
        </w:rPr>
      </w:pPr>
      <w:r w:rsidRPr="00F64EC0">
        <w:rPr>
          <w:rFonts w:ascii="Cambria" w:hAnsi="Cambria" w:cs="Arial"/>
          <w:bCs/>
          <w:lang w:eastAsia="pl-PL"/>
        </w:rPr>
        <w:t>7.</w:t>
      </w:r>
      <w:r w:rsidRPr="00F64EC0">
        <w:rPr>
          <w:rFonts w:ascii="Cambria" w:hAnsi="Cambria" w:cs="Arial"/>
          <w:bCs/>
          <w:lang w:eastAsia="pl-PL"/>
        </w:rPr>
        <w:tab/>
        <w:t xml:space="preserve">Strony określają limit kar umownych naliczonych na podstawie ust. 1 pkt 1) na </w:t>
      </w:r>
      <w:r w:rsidR="006B7D9F" w:rsidRPr="00F64EC0">
        <w:rPr>
          <w:rFonts w:ascii="Cambria" w:hAnsi="Cambria" w:cs="Arial"/>
          <w:bCs/>
          <w:lang w:eastAsia="pl-PL"/>
        </w:rPr>
        <w:t>20</w:t>
      </w:r>
      <w:r w:rsidRPr="00F64EC0">
        <w:rPr>
          <w:rFonts w:ascii="Cambria" w:hAnsi="Cambria" w:cs="Arial"/>
          <w:bCs/>
          <w:lang w:eastAsia="pl-PL"/>
        </w:rPr>
        <w:t xml:space="preserve">% </w:t>
      </w:r>
      <w:r w:rsidRPr="00F64EC0">
        <w:rPr>
          <w:rFonts w:ascii="Cambria" w:eastAsia="Times New Roman" w:hAnsi="Cambria" w:cs="Arial"/>
          <w:lang w:eastAsia="ar-SA"/>
        </w:rPr>
        <w:t>wynagrodzenia brutto Wykonawcy, o którym mowa w § 5 ust. 1 Umowy.</w:t>
      </w:r>
    </w:p>
    <w:p w:rsidR="004D4111" w:rsidRPr="00F64EC0" w:rsidRDefault="004D4111">
      <w:pPr>
        <w:tabs>
          <w:tab w:val="left" w:pos="540"/>
        </w:tabs>
        <w:suppressAutoHyphens/>
        <w:spacing w:before="240" w:after="240" w:line="240" w:lineRule="auto"/>
        <w:ind w:left="540" w:hanging="540"/>
        <w:jc w:val="both"/>
        <w:rPr>
          <w:rFonts w:ascii="Cambria" w:eastAsia="Times New Roman" w:hAnsi="Cambria" w:cs="Arial"/>
          <w:lang w:eastAsia="ar-SA"/>
        </w:rPr>
      </w:pPr>
    </w:p>
    <w:p w:rsidR="004D4111" w:rsidRPr="00F64EC0" w:rsidRDefault="008443FB">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13</w:t>
      </w:r>
    </w:p>
    <w:p w:rsidR="004D4111" w:rsidRPr="00F64EC0" w:rsidRDefault="00307808" w:rsidP="001F09CC">
      <w:pPr>
        <w:tabs>
          <w:tab w:val="left" w:pos="540"/>
        </w:tabs>
        <w:suppressAutoHyphens/>
        <w:spacing w:before="100" w:beforeAutospacing="1" w:after="100" w:afterAutospacing="1" w:line="240" w:lineRule="auto"/>
        <w:ind w:left="567" w:hanging="567"/>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 xml:space="preserve">Przedstawicielami Zamawiającego w odniesieniu do prac objętych Umową będą </w:t>
      </w:r>
      <w:r w:rsidR="001F09CC">
        <w:rPr>
          <w:rFonts w:ascii="Cambria" w:eastAsia="Times New Roman" w:hAnsi="Cambria" w:cs="Arial"/>
          <w:lang w:eastAsia="ar-SA"/>
        </w:rPr>
        <w:t xml:space="preserve">      </w:t>
      </w:r>
      <w:r w:rsidRPr="00F64EC0">
        <w:rPr>
          <w:rFonts w:ascii="Cambria" w:eastAsia="Times New Roman" w:hAnsi="Cambria" w:cs="Arial"/>
          <w:lang w:eastAsia="ar-SA"/>
        </w:rPr>
        <w:t>……………………………………</w:t>
      </w:r>
      <w:r w:rsidR="001F09CC">
        <w:rPr>
          <w:rFonts w:ascii="Cambria" w:eastAsia="Times New Roman" w:hAnsi="Cambria" w:cs="Arial"/>
          <w:lang w:eastAsia="ar-SA"/>
        </w:rPr>
        <w:t>………………………………………………………………………………………………</w:t>
      </w:r>
    </w:p>
    <w:p w:rsidR="004D4111" w:rsidRPr="00F64EC0" w:rsidRDefault="00307808">
      <w:pPr>
        <w:tabs>
          <w:tab w:val="left" w:pos="540"/>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 xml:space="preserve">Przedstawicielem Wykonawcy będzie </w:t>
      </w:r>
      <w:r w:rsidR="001F09CC">
        <w:rPr>
          <w:rFonts w:ascii="Cambria" w:eastAsia="Times New Roman" w:hAnsi="Cambria" w:cs="Arial"/>
          <w:lang w:eastAsia="ar-SA"/>
        </w:rPr>
        <w:t>……………………………………</w:t>
      </w:r>
      <w:r w:rsidRPr="00F64EC0">
        <w:rPr>
          <w:rFonts w:ascii="Cambria" w:eastAsia="Times New Roman" w:hAnsi="Cambria" w:cs="Arial"/>
          <w:lang w:eastAsia="ar-SA"/>
        </w:rPr>
        <w:t>…………………………………… .</w:t>
      </w:r>
    </w:p>
    <w:p w:rsidR="004D4111" w:rsidRPr="00F64EC0" w:rsidRDefault="008443FB">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14</w:t>
      </w:r>
    </w:p>
    <w:p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Zamawiający przewiduje możliwość istotnej zmiany postanowień zawartej Umowy </w:t>
      </w:r>
      <w:r w:rsidRPr="00F64EC0">
        <w:rPr>
          <w:rFonts w:ascii="Cambria" w:eastAsia="Times New Roman" w:hAnsi="Cambria" w:cs="Arial"/>
          <w:lang w:eastAsia="ar-SA"/>
        </w:rPr>
        <w:br/>
        <w:t xml:space="preserve">w stosunku do treści oferty, na podstawie której dokonano wyboru Wykonawcy, </w:t>
      </w:r>
      <w:r w:rsidRPr="00F64EC0">
        <w:rPr>
          <w:rFonts w:ascii="Cambria" w:eastAsia="Times New Roman" w:hAnsi="Cambria" w:cs="Arial"/>
          <w:lang w:eastAsia="ar-SA"/>
        </w:rPr>
        <w:br/>
        <w:t>w następujących przypadkach:</w:t>
      </w:r>
    </w:p>
    <w:p w:rsidR="004D4111" w:rsidRPr="00F64EC0" w:rsidRDefault="00307808">
      <w:pPr>
        <w:numPr>
          <w:ilvl w:val="1"/>
          <w:numId w:val="5"/>
        </w:numPr>
        <w:suppressAutoHyphens/>
        <w:spacing w:before="240" w:after="240" w:line="240" w:lineRule="auto"/>
        <w:ind w:left="993" w:hanging="567"/>
        <w:jc w:val="both"/>
        <w:rPr>
          <w:rFonts w:ascii="Cambria" w:eastAsia="Times New Roman" w:hAnsi="Cambria" w:cs="Arial"/>
          <w:lang w:eastAsia="ar-SA"/>
        </w:rPr>
      </w:pPr>
      <w:r w:rsidRPr="00F64EC0">
        <w:rPr>
          <w:rFonts w:ascii="Cambria" w:eastAsia="Times New Roman" w:hAnsi="Cambria" w:cs="Arial"/>
          <w:lang w:eastAsia="ar-SA"/>
        </w:rPr>
        <w:t xml:space="preserve">Zmiana zakresu i sposobu wykonywania Przedmiotu Umowy w przypadkach: </w:t>
      </w:r>
    </w:p>
    <w:p w:rsidR="004D4111" w:rsidRPr="00F64EC0" w:rsidRDefault="00307808">
      <w:pPr>
        <w:numPr>
          <w:ilvl w:val="1"/>
          <w:numId w:val="6"/>
        </w:numPr>
        <w:suppressAutoHyphens/>
        <w:spacing w:before="240" w:after="240" w:line="240" w:lineRule="auto"/>
        <w:ind w:left="1701" w:hanging="643"/>
        <w:jc w:val="both"/>
        <w:rPr>
          <w:rFonts w:ascii="Cambria" w:eastAsia="Times New Roman" w:hAnsi="Cambria" w:cs="Arial"/>
          <w:lang w:eastAsia="ar-SA"/>
        </w:rPr>
      </w:pPr>
      <w:r w:rsidRPr="00F64EC0">
        <w:rPr>
          <w:rFonts w:ascii="Cambria" w:eastAsia="Times New Roman" w:hAnsi="Cambria" w:cs="Arial"/>
          <w:lang w:eastAsia="ar-SA"/>
        </w:rPr>
        <w:t xml:space="preserve">zmiana przepisów prawa lub zasad dotyczących wykonywania usług wchodzących w zakres Przedmiotu Umowy, </w:t>
      </w:r>
    </w:p>
    <w:p w:rsidR="004D4111" w:rsidRPr="00F64EC0" w:rsidRDefault="00307808">
      <w:pPr>
        <w:numPr>
          <w:ilvl w:val="1"/>
          <w:numId w:val="6"/>
        </w:numPr>
        <w:suppressAutoHyphens/>
        <w:spacing w:before="240" w:after="240" w:line="240" w:lineRule="auto"/>
        <w:ind w:left="1701" w:hanging="643"/>
        <w:jc w:val="both"/>
        <w:rPr>
          <w:rFonts w:ascii="Cambria" w:eastAsia="Times New Roman" w:hAnsi="Cambria" w:cs="Arial"/>
          <w:lang w:eastAsia="ar-SA"/>
        </w:rPr>
      </w:pPr>
      <w:r w:rsidRPr="00F64EC0">
        <w:rPr>
          <w:rFonts w:ascii="Cambria" w:eastAsia="Times New Roman" w:hAnsi="Cambria" w:cs="Arial"/>
          <w:lang w:eastAsia="ar-SA"/>
        </w:rPr>
        <w:t xml:space="preserve">działania siły wyższej, za którą uważa się zdarzenia o charakterze nadzwyczajnym, występujące po zawarciu Umowy, których zaistnienie lub skutki uniemożliwiają wykonanie Umowy zgodnie z jej treścią, w szczególności epidemia, powódź, deszcz nawalny, pożar, huraganowe wiatry, </w:t>
      </w:r>
    </w:p>
    <w:p w:rsidR="004D4111" w:rsidRPr="00F64EC0" w:rsidRDefault="00307808">
      <w:pPr>
        <w:numPr>
          <w:ilvl w:val="1"/>
          <w:numId w:val="6"/>
        </w:numPr>
        <w:suppressAutoHyphens/>
        <w:spacing w:before="240" w:after="240" w:line="240" w:lineRule="auto"/>
        <w:ind w:left="1701" w:hanging="643"/>
        <w:jc w:val="both"/>
        <w:rPr>
          <w:rFonts w:ascii="Cambria" w:eastAsia="Times New Roman" w:hAnsi="Cambria" w:cs="Arial"/>
          <w:lang w:eastAsia="ar-SA"/>
        </w:rPr>
      </w:pPr>
      <w:r w:rsidRPr="00F64EC0">
        <w:rPr>
          <w:rFonts w:ascii="Cambria" w:eastAsia="Times New Roman" w:hAnsi="Cambria" w:cs="Arial"/>
          <w:lang w:eastAsia="ar-SA"/>
        </w:rPr>
        <w:t>zastosowania nowych technologii lub zmiany technologii usług jeżeli zmiana jest korzystna z punktu widzenia realizacji Przedmiotu Umowy, w szczególności przyspiesza realizację, obniża koszt ponoszony przez Zamawiającego na wykonanie, utrzymanie lub użytkowanie Przedmiotu Umowy, zwiększa użyteczność Przedmiotu Umowy lub uzasadniona jest zmianą warunków przyrodniczych lub uzasadnionym interesem gospodarczym Stron.</w:t>
      </w:r>
    </w:p>
    <w:p w:rsidR="004D4111" w:rsidRPr="00F64EC0" w:rsidRDefault="00307808">
      <w:pPr>
        <w:numPr>
          <w:ilvl w:val="1"/>
          <w:numId w:val="5"/>
        </w:numPr>
        <w:suppressAutoHyphens/>
        <w:spacing w:before="240" w:after="240" w:line="240" w:lineRule="auto"/>
        <w:ind w:hanging="796"/>
        <w:jc w:val="both"/>
        <w:rPr>
          <w:rFonts w:ascii="Cambria" w:eastAsia="Times New Roman" w:hAnsi="Cambria" w:cs="Arial"/>
          <w:lang w:eastAsia="ar-SA"/>
        </w:rPr>
      </w:pPr>
      <w:r w:rsidRPr="00F64EC0">
        <w:rPr>
          <w:rFonts w:ascii="Cambria" w:eastAsia="Times New Roman" w:hAnsi="Cambria" w:cs="Arial"/>
          <w:lang w:eastAsia="ar-SA"/>
        </w:rPr>
        <w:t>Zmiana terminu wykonania Przedmiotu Umowy lub terminów cząstkowych wynikających z Harmonogramu w następujących przypadkach:</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 xml:space="preserve">zmiana przepisów prawa lub zasad dotyczących wykonywania usług wchodzących w zakres Przedmiotu Umowy, </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działania siły wyższej, za którą uważa się zdarzenia o charakterze nadzwyczajnym, występujące po zawarciu Umowy, których zaistnienie lub skutki uniemożliwiają wykonanie Umowy zgodnie z jej treścią, w szczególności epidemia, powódź, deszcz nawalny, pożar, huraganowe wiatry,</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niekorzystnych warunków pogodowych lub klimatycznych w zakresie większym, niż można to było racjonalnie przewidywać,</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wystąpienia działań i zaniechań organów władzy publicznej, w tym zmiany przepisów i urzędowych interpretacji przepisów dot. realizacji i finansowania Przedmiotu Umowy, przekroczenie terminów na wydanie odpowiednich decyzji, zezwoleń, uzgodnień,</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przedłużenia się procedury udzielenia przedmiotowego zamówienia publicznego poprzez środki ochrony prawnej, wykorzystywane przez wykonawców lub inne podmioty,</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lastRenderedPageBreak/>
        <w:t xml:space="preserve">konieczności uwzględnienia wpływu ewentualnych zamówień dodatkowych i zamówień, o których mowa w art. </w:t>
      </w:r>
      <w:r w:rsidR="002E0B7B">
        <w:rPr>
          <w:rFonts w:ascii="Cambria" w:eastAsia="Times New Roman" w:hAnsi="Cambria" w:cs="Arial"/>
          <w:lang w:eastAsia="ar-SA"/>
        </w:rPr>
        <w:t>214</w:t>
      </w:r>
      <w:r w:rsidRPr="00F64EC0">
        <w:rPr>
          <w:rFonts w:ascii="Cambria" w:eastAsia="Times New Roman" w:hAnsi="Cambria" w:cs="Arial"/>
          <w:lang w:eastAsia="ar-SA"/>
        </w:rPr>
        <w:t xml:space="preserve"> ust. 1 pkt </w:t>
      </w:r>
      <w:r w:rsidR="002E0B7B">
        <w:rPr>
          <w:rFonts w:ascii="Cambria" w:eastAsia="Times New Roman" w:hAnsi="Cambria" w:cs="Arial"/>
          <w:lang w:eastAsia="ar-SA"/>
        </w:rPr>
        <w:t>7</w:t>
      </w:r>
      <w:r w:rsidRPr="00F64EC0">
        <w:rPr>
          <w:rFonts w:ascii="Cambria" w:eastAsia="Times New Roman" w:hAnsi="Cambria" w:cs="Arial"/>
          <w:lang w:eastAsia="ar-SA"/>
        </w:rPr>
        <w:t xml:space="preserve"> PZP na realizację Przedmiotu Umowy.</w:t>
      </w:r>
    </w:p>
    <w:p w:rsidR="004D4111" w:rsidRPr="00F64EC0" w:rsidRDefault="00307808">
      <w:pPr>
        <w:numPr>
          <w:ilvl w:val="1"/>
          <w:numId w:val="5"/>
        </w:numPr>
        <w:suppressAutoHyphens/>
        <w:spacing w:before="240" w:after="240" w:line="240" w:lineRule="auto"/>
        <w:ind w:hanging="796"/>
        <w:jc w:val="both"/>
        <w:rPr>
          <w:rFonts w:ascii="Cambria" w:eastAsia="Times New Roman" w:hAnsi="Cambria" w:cs="Arial"/>
          <w:lang w:eastAsia="ar-SA"/>
        </w:rPr>
      </w:pPr>
      <w:r w:rsidRPr="00F64EC0">
        <w:rPr>
          <w:rFonts w:ascii="Cambria" w:eastAsia="Times New Roman" w:hAnsi="Cambria" w:cs="Arial"/>
          <w:lang w:eastAsia="ar-SA"/>
        </w:rPr>
        <w:t xml:space="preserve">Ograniczenia zakresu przedmiotowego Umowy z uwagi na uwarunkowania prawne, organizacyjne lub techniczne. W takim przypadku wynagrodzenie przysługujące Wykonawcy zostanie odpowiednio pomniejszone, przy czym Zamawiający zapłaci za wszystkie spełnione świadczenia.  </w:t>
      </w:r>
    </w:p>
    <w:p w:rsidR="004D4111" w:rsidRPr="00F64EC0" w:rsidRDefault="00307808">
      <w:pPr>
        <w:numPr>
          <w:ilvl w:val="1"/>
          <w:numId w:val="5"/>
        </w:numPr>
        <w:suppressAutoHyphens/>
        <w:spacing w:before="240" w:after="240" w:line="240" w:lineRule="auto"/>
        <w:ind w:left="1134" w:hanging="850"/>
        <w:jc w:val="both"/>
        <w:rPr>
          <w:rFonts w:ascii="Cambria" w:eastAsia="Times New Roman" w:hAnsi="Cambria" w:cs="Arial"/>
          <w:lang w:eastAsia="ar-SA"/>
        </w:rPr>
      </w:pPr>
      <w:r w:rsidRPr="00F64EC0">
        <w:rPr>
          <w:rFonts w:ascii="Cambria" w:eastAsia="Times New Roman" w:hAnsi="Cambria" w:cs="Arial"/>
          <w:lang w:eastAsia="ar-SA"/>
        </w:rPr>
        <w:t>Zmiana części Przedmiotu Umowy, które Wykonawca przewidział do realizacji za pomocą podwykonawców na inne części Przedmiotu Umowy, w tym również na części, których Wykonawca nie wskazał w złożonej przez siebie ofercie - na wniosek Wykonawcy, uzasadniony jego interesem gospodarczym. Zmiana nie może pociągać za sobą zmiany terminu realizacji ani zwiększenia wynagrodzenia należnego Wykonawcy.</w:t>
      </w:r>
    </w:p>
    <w:p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W przypadku wystąpienia okoliczności, o których mowa w ust. 1 pkt 1 lit. b Umowy, wynagrodzenie Wykonawcy ulega podwyższeniu o udokumentowaną przez Wykonawcę kwotę rzeczywiście poniesionych kosztów. Zmiana wynagrodzenia nie może nastąpić wcześniej niż po upływie 6 miesięcy od zawarcia Umowy. </w:t>
      </w:r>
    </w:p>
    <w:p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W przypadku wystąpienia okoliczności, o których mowa w ust. 1 pkt 2 Umowy, termin wykonania Umowy może ulec odpowiedniemu przedłużeniu, jednakże o czas nie dłuższy niż okres trwania tych okoliczności.</w:t>
      </w:r>
    </w:p>
    <w:p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Wszelkie zmiany wprowadzane do niniejszej Umowy dokonywane będą z poszanowaniem obowiązków wynikających z obowiązującego prawa, w tym w szczególności art. </w:t>
      </w:r>
      <w:r w:rsidR="002E0B7B">
        <w:rPr>
          <w:rFonts w:ascii="Cambria" w:eastAsia="Times New Roman" w:hAnsi="Cambria" w:cs="Arial"/>
          <w:lang w:eastAsia="ar-SA"/>
        </w:rPr>
        <w:t>455</w:t>
      </w:r>
      <w:r w:rsidRPr="00F64EC0">
        <w:rPr>
          <w:rFonts w:ascii="Cambria" w:eastAsia="Times New Roman" w:hAnsi="Cambria" w:cs="Arial"/>
          <w:lang w:eastAsia="ar-SA"/>
        </w:rPr>
        <w:t xml:space="preserve"> PZP oraz zasad ogólnych rządzących tą ustawą.</w:t>
      </w:r>
    </w:p>
    <w:p w:rsidR="004D4111" w:rsidRPr="00F64EC0" w:rsidRDefault="008443FB">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15</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Wszelkie ewentualne spory jakie wynikną w związku z realizacją niniejszej Umowy rozstrzygane będą przez właściwy rzeczowo sąd powszechny wg siedziby Zamawiającego. </w:t>
      </w:r>
    </w:p>
    <w:p w:rsidR="004D4111" w:rsidRPr="00F64EC0" w:rsidRDefault="008443FB">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16</w:t>
      </w:r>
    </w:p>
    <w:p w:rsidR="004D4111" w:rsidRPr="00F64EC0" w:rsidRDefault="00307808" w:rsidP="006B7D9F">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W sprawach nieuregulowanych niniejszą Umową zastosowanie mieć będą odpowiednie przepisy Kodeksu Cywilnego i PZP.</w:t>
      </w:r>
    </w:p>
    <w:p w:rsidR="004D4111" w:rsidRPr="00F64EC0" w:rsidRDefault="008443FB">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17</w:t>
      </w:r>
    </w:p>
    <w:p w:rsidR="004D4111" w:rsidRPr="00F64EC0" w:rsidRDefault="00307808">
      <w:pPr>
        <w:tabs>
          <w:tab w:val="left" w:pos="426"/>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Umowa zostaje zawarta na piśmie pod rygorem, nieważności.</w:t>
      </w:r>
    </w:p>
    <w:p w:rsidR="004D4111" w:rsidRPr="00F64EC0" w:rsidRDefault="00307808" w:rsidP="006B7D9F">
      <w:pPr>
        <w:numPr>
          <w:ilvl w:val="255"/>
          <w:numId w:val="0"/>
        </w:num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Wszelkie zmiany lub uzupełnienia niniejszej Umowy, dla swej ważności wymagają dochowania formy pisemnej pod rygorem nieważności.</w:t>
      </w:r>
    </w:p>
    <w:p w:rsidR="004D4111" w:rsidRPr="00F64EC0" w:rsidRDefault="00307808">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Umowa została sporządzona w 3 jednobrzmiących egzemplarzach, 1 dla Zamawiają</w:t>
      </w:r>
      <w:r w:rsidR="001F3405">
        <w:rPr>
          <w:rFonts w:ascii="Cambria" w:eastAsia="Times New Roman" w:hAnsi="Cambria" w:cs="Arial"/>
          <w:lang w:eastAsia="ar-SA"/>
        </w:rPr>
        <w:t xml:space="preserve">cego, 1 dla Nadleśnictwa </w:t>
      </w:r>
      <w:r w:rsidR="00473628">
        <w:rPr>
          <w:rFonts w:ascii="Cambria" w:eastAsia="Times New Roman" w:hAnsi="Cambria" w:cs="Arial"/>
          <w:lang w:eastAsia="ar-SA"/>
        </w:rPr>
        <w:t>Sokołów</w:t>
      </w:r>
      <w:r w:rsidRPr="00F64EC0">
        <w:rPr>
          <w:rFonts w:ascii="Cambria" w:eastAsia="Times New Roman" w:hAnsi="Cambria" w:cs="Arial"/>
          <w:lang w:eastAsia="ar-SA"/>
        </w:rPr>
        <w:t xml:space="preserve"> oraz jeden dla Wykonawcy.</w:t>
      </w:r>
    </w:p>
    <w:p w:rsidR="004D4111" w:rsidRPr="00F64EC0" w:rsidRDefault="008443FB">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18</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Integralną częścią niniejszej Umowy stanowią następujące załączniki:</w:t>
      </w:r>
    </w:p>
    <w:p w:rsidR="004D4111" w:rsidRPr="00F64EC0" w:rsidRDefault="002E0B7B">
      <w:pPr>
        <w:suppressAutoHyphens/>
        <w:spacing w:before="100" w:beforeAutospacing="1" w:after="100" w:afterAutospacing="1" w:line="240" w:lineRule="auto"/>
        <w:ind w:left="993" w:hanging="567"/>
        <w:jc w:val="both"/>
        <w:rPr>
          <w:rFonts w:ascii="Cambria" w:eastAsia="Times New Roman" w:hAnsi="Cambria" w:cs="Arial"/>
          <w:lang w:eastAsia="ar-SA"/>
        </w:rPr>
      </w:pPr>
      <w:r>
        <w:rPr>
          <w:rFonts w:ascii="Cambria" w:eastAsia="Times New Roman" w:hAnsi="Cambria" w:cs="Arial"/>
          <w:lang w:eastAsia="ar-SA"/>
        </w:rPr>
        <w:t>1)</w:t>
      </w:r>
      <w:r>
        <w:rPr>
          <w:rFonts w:ascii="Cambria" w:eastAsia="Times New Roman" w:hAnsi="Cambria" w:cs="Arial"/>
          <w:lang w:eastAsia="ar-SA"/>
        </w:rPr>
        <w:tab/>
        <w:t>S</w:t>
      </w:r>
      <w:r w:rsidR="00307808" w:rsidRPr="00F64EC0">
        <w:rPr>
          <w:rFonts w:ascii="Cambria" w:eastAsia="Times New Roman" w:hAnsi="Cambria" w:cs="Arial"/>
          <w:lang w:eastAsia="ar-SA"/>
        </w:rPr>
        <w:t>WZ - Załącznik nr 1</w:t>
      </w:r>
    </w:p>
    <w:p w:rsidR="004D4111" w:rsidRPr="00F64EC0" w:rsidRDefault="00307808">
      <w:pPr>
        <w:suppressAutoHyphens/>
        <w:spacing w:before="100" w:beforeAutospacing="1" w:after="100" w:afterAutospacing="1" w:line="240" w:lineRule="auto"/>
        <w:ind w:left="993" w:hanging="567"/>
        <w:jc w:val="both"/>
        <w:rPr>
          <w:rFonts w:ascii="Cambria" w:eastAsia="Times New Roman" w:hAnsi="Cambria" w:cs="Arial"/>
          <w:lang w:eastAsia="ar-SA"/>
        </w:rPr>
      </w:pPr>
      <w:r w:rsidRPr="00F64EC0">
        <w:rPr>
          <w:rFonts w:ascii="Cambria" w:eastAsia="Times New Roman" w:hAnsi="Cambria" w:cs="Arial"/>
          <w:lang w:eastAsia="ar-SA"/>
        </w:rPr>
        <w:lastRenderedPageBreak/>
        <w:t>2)</w:t>
      </w:r>
      <w:r w:rsidRPr="00F64EC0">
        <w:rPr>
          <w:rFonts w:ascii="Cambria" w:eastAsia="Times New Roman" w:hAnsi="Cambria" w:cs="Arial"/>
          <w:lang w:eastAsia="ar-SA"/>
        </w:rPr>
        <w:tab/>
        <w:t>Oferta Wykonawcy - załącznik nr 2</w:t>
      </w:r>
    </w:p>
    <w:tbl>
      <w:tblPr>
        <w:tblW w:w="9426" w:type="dxa"/>
        <w:tblLook w:val="04A0" w:firstRow="1" w:lastRow="0" w:firstColumn="1" w:lastColumn="0" w:noHBand="0" w:noVBand="1"/>
      </w:tblPr>
      <w:tblGrid>
        <w:gridCol w:w="4713"/>
        <w:gridCol w:w="4713"/>
      </w:tblGrid>
      <w:tr w:rsidR="00F64EC0" w:rsidRPr="00F64EC0">
        <w:trPr>
          <w:trHeight w:val="930"/>
        </w:trPr>
        <w:tc>
          <w:tcPr>
            <w:tcW w:w="4713" w:type="dxa"/>
            <w:shd w:val="clear" w:color="auto" w:fill="auto"/>
            <w:vAlign w:val="center"/>
          </w:tcPr>
          <w:p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Zamawiający</w:t>
            </w:r>
          </w:p>
        </w:tc>
        <w:tc>
          <w:tcPr>
            <w:tcW w:w="4713" w:type="dxa"/>
            <w:shd w:val="clear" w:color="auto" w:fill="auto"/>
            <w:vAlign w:val="center"/>
          </w:tcPr>
          <w:p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Wykonawca</w:t>
            </w:r>
          </w:p>
        </w:tc>
      </w:tr>
      <w:tr w:rsidR="004D4111" w:rsidRPr="00F64EC0">
        <w:trPr>
          <w:trHeight w:val="959"/>
        </w:trPr>
        <w:tc>
          <w:tcPr>
            <w:tcW w:w="4713" w:type="dxa"/>
            <w:shd w:val="clear" w:color="auto" w:fill="auto"/>
            <w:vAlign w:val="center"/>
          </w:tcPr>
          <w:p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t>
            </w:r>
          </w:p>
        </w:tc>
        <w:tc>
          <w:tcPr>
            <w:tcW w:w="4713" w:type="dxa"/>
            <w:shd w:val="clear" w:color="auto" w:fill="auto"/>
            <w:vAlign w:val="center"/>
          </w:tcPr>
          <w:p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t>
            </w:r>
          </w:p>
        </w:tc>
      </w:tr>
    </w:tbl>
    <w:p w:rsidR="004D4111" w:rsidRPr="00F64EC0" w:rsidRDefault="004D4111"/>
    <w:sectPr w:rsidR="004D4111" w:rsidRPr="00F64EC0">
      <w:footerReference w:type="default" r:id="rId9"/>
      <w:pgSz w:w="11905" w:h="16837"/>
      <w:pgMar w:top="851" w:right="1531" w:bottom="1531"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4B8" w:rsidRDefault="005664B8">
      <w:pPr>
        <w:spacing w:after="0" w:line="240" w:lineRule="auto"/>
      </w:pPr>
      <w:r>
        <w:separator/>
      </w:r>
    </w:p>
  </w:endnote>
  <w:endnote w:type="continuationSeparator" w:id="0">
    <w:p w:rsidR="005664B8" w:rsidRDefault="00566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111" w:rsidRDefault="00307808">
    <w:pPr>
      <w:pStyle w:val="Stopka"/>
      <w:pBdr>
        <w:top w:val="single" w:sz="4" w:space="1" w:color="D9D9D9"/>
      </w:pBdr>
      <w:jc w:val="right"/>
      <w:rPr>
        <w:rFonts w:ascii="Cambria" w:hAnsi="Cambria"/>
        <w:sz w:val="16"/>
        <w:szCs w:val="16"/>
      </w:rPr>
    </w:pPr>
    <w:r>
      <w:rPr>
        <w:rFonts w:ascii="Cambria" w:hAnsi="Cambria"/>
        <w:sz w:val="16"/>
        <w:szCs w:val="16"/>
      </w:rPr>
      <w:fldChar w:fldCharType="begin"/>
    </w:r>
    <w:r>
      <w:rPr>
        <w:rFonts w:ascii="Cambria" w:hAnsi="Cambria"/>
        <w:sz w:val="16"/>
        <w:szCs w:val="16"/>
      </w:rPr>
      <w:instrText>PAGE   \* MERGEFORMAT</w:instrText>
    </w:r>
    <w:r>
      <w:rPr>
        <w:rFonts w:ascii="Cambria" w:hAnsi="Cambria"/>
        <w:sz w:val="16"/>
        <w:szCs w:val="16"/>
      </w:rPr>
      <w:fldChar w:fldCharType="separate"/>
    </w:r>
    <w:r w:rsidR="00473628">
      <w:rPr>
        <w:rFonts w:ascii="Cambria" w:hAnsi="Cambria"/>
        <w:noProof/>
        <w:sz w:val="16"/>
        <w:szCs w:val="16"/>
      </w:rPr>
      <w:t>2</w:t>
    </w:r>
    <w:r>
      <w:rPr>
        <w:rFonts w:ascii="Cambria" w:hAnsi="Cambria"/>
        <w:sz w:val="16"/>
        <w:szCs w:val="16"/>
      </w:rPr>
      <w:fldChar w:fldCharType="end"/>
    </w:r>
    <w:r>
      <w:rPr>
        <w:rFonts w:ascii="Cambria" w:hAnsi="Cambria"/>
        <w:sz w:val="16"/>
        <w:szCs w:val="16"/>
      </w:rPr>
      <w:t xml:space="preserve"> | </w:t>
    </w:r>
    <w:r>
      <w:rPr>
        <w:rFonts w:ascii="Cambria" w:hAnsi="Cambria"/>
        <w:color w:val="7F7F7F"/>
        <w:spacing w:val="60"/>
        <w:sz w:val="16"/>
        <w:szCs w:val="16"/>
      </w:rPr>
      <w:t>Strona</w:t>
    </w:r>
  </w:p>
  <w:p w:rsidR="004D4111" w:rsidRDefault="004D4111">
    <w:pPr>
      <w:pStyle w:val="Stopka"/>
      <w:rPr>
        <w:rFonts w:ascii="Cambria" w:hAnsi="Cambri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4B8" w:rsidRDefault="005664B8">
      <w:pPr>
        <w:spacing w:after="0" w:line="240" w:lineRule="auto"/>
      </w:pPr>
      <w:r>
        <w:separator/>
      </w:r>
    </w:p>
  </w:footnote>
  <w:footnote w:type="continuationSeparator" w:id="0">
    <w:p w:rsidR="005664B8" w:rsidRDefault="005664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1424A5"/>
    <w:multiLevelType w:val="singleLevel"/>
    <w:tmpl w:val="8B1424A5"/>
    <w:lvl w:ilvl="0">
      <w:start w:val="4"/>
      <w:numFmt w:val="decimal"/>
      <w:lvlText w:val="%1."/>
      <w:lvlJc w:val="left"/>
    </w:lvl>
  </w:abstractNum>
  <w:abstractNum w:abstractNumId="1" w15:restartNumberingAfterBreak="0">
    <w:nsid w:val="0000000C"/>
    <w:multiLevelType w:val="singleLevel"/>
    <w:tmpl w:val="0000000C"/>
    <w:lvl w:ilvl="0">
      <w:start w:val="1"/>
      <w:numFmt w:val="decimal"/>
      <w:lvlText w:val="%1."/>
      <w:lvlJc w:val="left"/>
      <w:pPr>
        <w:tabs>
          <w:tab w:val="num" w:pos="360"/>
        </w:tabs>
        <w:ind w:left="360" w:hanging="360"/>
      </w:pPr>
    </w:lvl>
  </w:abstractNum>
  <w:abstractNum w:abstractNumId="2" w15:restartNumberingAfterBreak="0">
    <w:nsid w:val="097E55D2"/>
    <w:multiLevelType w:val="singleLevel"/>
    <w:tmpl w:val="0000000C"/>
    <w:lvl w:ilvl="0">
      <w:start w:val="1"/>
      <w:numFmt w:val="decimal"/>
      <w:lvlText w:val="%1."/>
      <w:lvlJc w:val="left"/>
      <w:pPr>
        <w:tabs>
          <w:tab w:val="num" w:pos="360"/>
        </w:tabs>
        <w:ind w:left="360" w:hanging="360"/>
      </w:pPr>
    </w:lvl>
  </w:abstractNum>
  <w:abstractNum w:abstractNumId="3" w15:restartNumberingAfterBreak="0">
    <w:nsid w:val="0BD17CA3"/>
    <w:multiLevelType w:val="multilevel"/>
    <w:tmpl w:val="0BD17CA3"/>
    <w:lvl w:ilvl="0">
      <w:start w:val="1"/>
      <w:numFmt w:val="lowerLetter"/>
      <w:lvlText w:val="%1)"/>
      <w:lvlJc w:val="left"/>
      <w:pPr>
        <w:tabs>
          <w:tab w:val="left" w:pos="1776"/>
        </w:tabs>
        <w:ind w:left="1776" w:hanging="360"/>
      </w:pPr>
      <w:rPr>
        <w:rFonts w:hint="default"/>
      </w:rPr>
    </w:lvl>
    <w:lvl w:ilvl="1">
      <w:start w:val="1"/>
      <w:numFmt w:val="lowerLetter"/>
      <w:lvlText w:val="%2."/>
      <w:lvlJc w:val="left"/>
      <w:pPr>
        <w:tabs>
          <w:tab w:val="left" w:pos="2496"/>
        </w:tabs>
        <w:ind w:left="2496" w:hanging="360"/>
      </w:pPr>
    </w:lvl>
    <w:lvl w:ilvl="2">
      <w:start w:val="1"/>
      <w:numFmt w:val="lowerRoman"/>
      <w:lvlText w:val="%3."/>
      <w:lvlJc w:val="right"/>
      <w:pPr>
        <w:tabs>
          <w:tab w:val="left" w:pos="3216"/>
        </w:tabs>
        <w:ind w:left="3216" w:hanging="180"/>
      </w:pPr>
    </w:lvl>
    <w:lvl w:ilvl="3">
      <w:start w:val="1"/>
      <w:numFmt w:val="decimal"/>
      <w:lvlText w:val="%4."/>
      <w:lvlJc w:val="left"/>
      <w:pPr>
        <w:tabs>
          <w:tab w:val="left" w:pos="3936"/>
        </w:tabs>
        <w:ind w:left="3936" w:hanging="360"/>
      </w:pPr>
    </w:lvl>
    <w:lvl w:ilvl="4">
      <w:start w:val="1"/>
      <w:numFmt w:val="lowerLetter"/>
      <w:lvlText w:val="%5."/>
      <w:lvlJc w:val="left"/>
      <w:pPr>
        <w:tabs>
          <w:tab w:val="left" w:pos="4656"/>
        </w:tabs>
        <w:ind w:left="4656" w:hanging="360"/>
      </w:pPr>
    </w:lvl>
    <w:lvl w:ilvl="5">
      <w:start w:val="1"/>
      <w:numFmt w:val="lowerRoman"/>
      <w:lvlText w:val="%6."/>
      <w:lvlJc w:val="right"/>
      <w:pPr>
        <w:tabs>
          <w:tab w:val="left" w:pos="5376"/>
        </w:tabs>
        <w:ind w:left="5376" w:hanging="180"/>
      </w:pPr>
    </w:lvl>
    <w:lvl w:ilvl="6">
      <w:start w:val="1"/>
      <w:numFmt w:val="decimal"/>
      <w:lvlText w:val="%7."/>
      <w:lvlJc w:val="left"/>
      <w:pPr>
        <w:tabs>
          <w:tab w:val="left" w:pos="6096"/>
        </w:tabs>
        <w:ind w:left="6096" w:hanging="360"/>
      </w:pPr>
    </w:lvl>
    <w:lvl w:ilvl="7">
      <w:start w:val="1"/>
      <w:numFmt w:val="lowerLetter"/>
      <w:lvlText w:val="%8."/>
      <w:lvlJc w:val="left"/>
      <w:pPr>
        <w:tabs>
          <w:tab w:val="left" w:pos="6816"/>
        </w:tabs>
        <w:ind w:left="6816" w:hanging="360"/>
      </w:pPr>
    </w:lvl>
    <w:lvl w:ilvl="8">
      <w:start w:val="1"/>
      <w:numFmt w:val="lowerRoman"/>
      <w:lvlText w:val="%9."/>
      <w:lvlJc w:val="right"/>
      <w:pPr>
        <w:tabs>
          <w:tab w:val="left" w:pos="7536"/>
        </w:tabs>
        <w:ind w:left="7536" w:hanging="180"/>
      </w:pPr>
    </w:lvl>
  </w:abstractNum>
  <w:abstractNum w:abstractNumId="4" w15:restartNumberingAfterBreak="0">
    <w:nsid w:val="14384B1B"/>
    <w:multiLevelType w:val="multilevel"/>
    <w:tmpl w:val="14384B1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Letter"/>
      <w:lvlText w:val="%3)"/>
      <w:lvlJc w:val="left"/>
      <w:pPr>
        <w:ind w:left="1980" w:hanging="36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7A511C6"/>
    <w:multiLevelType w:val="hybridMultilevel"/>
    <w:tmpl w:val="F7DC7D7C"/>
    <w:lvl w:ilvl="0" w:tplc="0486CB76">
      <w:start w:val="1"/>
      <w:numFmt w:val="lowerLetter"/>
      <w:lvlText w:val="%1)"/>
      <w:lvlJc w:val="left"/>
      <w:pPr>
        <w:ind w:left="927" w:hanging="360"/>
      </w:pPr>
      <w:rPr>
        <w:rFonts w:cs="Aria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3D0119CA"/>
    <w:multiLevelType w:val="multilevel"/>
    <w:tmpl w:val="3D0119CA"/>
    <w:lvl w:ilvl="0">
      <w:start w:val="1"/>
      <w:numFmt w:val="decimal"/>
      <w:lvlText w:val="%1."/>
      <w:lvlJc w:val="left"/>
      <w:pPr>
        <w:ind w:left="360" w:hanging="360"/>
      </w:pPr>
      <w:rPr>
        <w:rFonts w:hint="default"/>
      </w:rPr>
    </w:lvl>
    <w:lvl w:ilvl="1">
      <w:start w:val="1"/>
      <w:numFmt w:val="decimal"/>
      <w:lvlText w:val="%2)"/>
      <w:lvlJc w:val="left"/>
      <w:pPr>
        <w:ind w:left="1080" w:hanging="360"/>
      </w:pPr>
    </w:lvl>
    <w:lvl w:ilvl="2">
      <w:start w:val="1"/>
      <w:numFmt w:val="lowerLetter"/>
      <w:lvlText w:val="%3)"/>
      <w:lvlJc w:val="left"/>
      <w:pPr>
        <w:ind w:left="1980" w:hanging="36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FEA22B6"/>
    <w:multiLevelType w:val="multilevel"/>
    <w:tmpl w:val="3FEA22B6"/>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8" w15:restartNumberingAfterBreak="0">
    <w:nsid w:val="48C56A74"/>
    <w:multiLevelType w:val="multilevel"/>
    <w:tmpl w:val="48C56A74"/>
    <w:lvl w:ilvl="0">
      <w:start w:val="3"/>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8"/>
  </w:num>
  <w:num w:numId="3">
    <w:abstractNumId w:val="9"/>
  </w:num>
  <w:num w:numId="4">
    <w:abstractNumId w:val="3"/>
  </w:num>
  <w:num w:numId="5">
    <w:abstractNumId w:val="6"/>
  </w:num>
  <w:num w:numId="6">
    <w:abstractNumId w:val="4"/>
  </w:num>
  <w:num w:numId="7">
    <w:abstractNumId w:val="7"/>
  </w:num>
  <w:num w:numId="8">
    <w:abstractNumId w:val="10"/>
  </w:num>
  <w:num w:numId="9">
    <w:abstractNumId w:val="1"/>
  </w:num>
  <w:num w:numId="10">
    <w:abstractNumId w:val="2"/>
  </w:num>
  <w:num w:numId="1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iotr  Okapiec">
    <w15:presenceInfo w15:providerId="AD" w15:userId="S-1-5-21-1258824510-3303949563-3469234235-516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2A6"/>
    <w:rsid w:val="0001603A"/>
    <w:rsid w:val="00036645"/>
    <w:rsid w:val="000529DC"/>
    <w:rsid w:val="00064713"/>
    <w:rsid w:val="00074907"/>
    <w:rsid w:val="00085E0D"/>
    <w:rsid w:val="00086E2B"/>
    <w:rsid w:val="000877A1"/>
    <w:rsid w:val="000B3E31"/>
    <w:rsid w:val="000B7B2D"/>
    <w:rsid w:val="000E274C"/>
    <w:rsid w:val="000F70EC"/>
    <w:rsid w:val="00103A0B"/>
    <w:rsid w:val="00103BC9"/>
    <w:rsid w:val="001150B5"/>
    <w:rsid w:val="00152C5E"/>
    <w:rsid w:val="001748F5"/>
    <w:rsid w:val="0017793A"/>
    <w:rsid w:val="001804BA"/>
    <w:rsid w:val="00182AC0"/>
    <w:rsid w:val="00196789"/>
    <w:rsid w:val="00196FCA"/>
    <w:rsid w:val="001A056E"/>
    <w:rsid w:val="001A148B"/>
    <w:rsid w:val="001A311F"/>
    <w:rsid w:val="001A6787"/>
    <w:rsid w:val="001B36E9"/>
    <w:rsid w:val="001B7FFD"/>
    <w:rsid w:val="001D2E71"/>
    <w:rsid w:val="001D351C"/>
    <w:rsid w:val="001E373C"/>
    <w:rsid w:val="001F09CC"/>
    <w:rsid w:val="001F3405"/>
    <w:rsid w:val="00200DF0"/>
    <w:rsid w:val="00221200"/>
    <w:rsid w:val="00230025"/>
    <w:rsid w:val="00243CD7"/>
    <w:rsid w:val="002650AB"/>
    <w:rsid w:val="00266D11"/>
    <w:rsid w:val="002753A3"/>
    <w:rsid w:val="002921CD"/>
    <w:rsid w:val="002C1242"/>
    <w:rsid w:val="002D6014"/>
    <w:rsid w:val="002E08A4"/>
    <w:rsid w:val="002E0B7B"/>
    <w:rsid w:val="00307808"/>
    <w:rsid w:val="003164D3"/>
    <w:rsid w:val="003173E6"/>
    <w:rsid w:val="00333BB4"/>
    <w:rsid w:val="00334D33"/>
    <w:rsid w:val="0033732C"/>
    <w:rsid w:val="003415E8"/>
    <w:rsid w:val="00350856"/>
    <w:rsid w:val="00370D31"/>
    <w:rsid w:val="003720DC"/>
    <w:rsid w:val="00376B93"/>
    <w:rsid w:val="0038380A"/>
    <w:rsid w:val="003B7FB4"/>
    <w:rsid w:val="003C1D3C"/>
    <w:rsid w:val="003C2630"/>
    <w:rsid w:val="003E2E0D"/>
    <w:rsid w:val="003F2729"/>
    <w:rsid w:val="00446133"/>
    <w:rsid w:val="004673D7"/>
    <w:rsid w:val="00473628"/>
    <w:rsid w:val="00482699"/>
    <w:rsid w:val="004847A1"/>
    <w:rsid w:val="0048551E"/>
    <w:rsid w:val="004952E0"/>
    <w:rsid w:val="004C070D"/>
    <w:rsid w:val="004C7E33"/>
    <w:rsid w:val="004D0F17"/>
    <w:rsid w:val="004D4111"/>
    <w:rsid w:val="004F1E69"/>
    <w:rsid w:val="00530055"/>
    <w:rsid w:val="00534E95"/>
    <w:rsid w:val="005664B8"/>
    <w:rsid w:val="005837FC"/>
    <w:rsid w:val="0059539D"/>
    <w:rsid w:val="005C6236"/>
    <w:rsid w:val="005D0693"/>
    <w:rsid w:val="005D4C81"/>
    <w:rsid w:val="005F507B"/>
    <w:rsid w:val="005F5409"/>
    <w:rsid w:val="006008C3"/>
    <w:rsid w:val="00604847"/>
    <w:rsid w:val="006161DA"/>
    <w:rsid w:val="00627E8C"/>
    <w:rsid w:val="00631EEC"/>
    <w:rsid w:val="00661664"/>
    <w:rsid w:val="006637FE"/>
    <w:rsid w:val="00683D51"/>
    <w:rsid w:val="006862B1"/>
    <w:rsid w:val="00686483"/>
    <w:rsid w:val="006B4FA1"/>
    <w:rsid w:val="006B7D9F"/>
    <w:rsid w:val="006C3E93"/>
    <w:rsid w:val="006C7F4C"/>
    <w:rsid w:val="006F1196"/>
    <w:rsid w:val="006F1DC6"/>
    <w:rsid w:val="00702B56"/>
    <w:rsid w:val="00713467"/>
    <w:rsid w:val="007255F5"/>
    <w:rsid w:val="007272A6"/>
    <w:rsid w:val="00734D71"/>
    <w:rsid w:val="007435C9"/>
    <w:rsid w:val="00757768"/>
    <w:rsid w:val="007720EF"/>
    <w:rsid w:val="007A45D3"/>
    <w:rsid w:val="007A5F30"/>
    <w:rsid w:val="007B43D0"/>
    <w:rsid w:val="007B7677"/>
    <w:rsid w:val="007C7373"/>
    <w:rsid w:val="007D3077"/>
    <w:rsid w:val="007E590F"/>
    <w:rsid w:val="00814FEA"/>
    <w:rsid w:val="00824F2B"/>
    <w:rsid w:val="00834BDD"/>
    <w:rsid w:val="00836013"/>
    <w:rsid w:val="008443FB"/>
    <w:rsid w:val="008609A9"/>
    <w:rsid w:val="0087285A"/>
    <w:rsid w:val="0087300B"/>
    <w:rsid w:val="00883457"/>
    <w:rsid w:val="008A3E4D"/>
    <w:rsid w:val="008A4C30"/>
    <w:rsid w:val="008E7663"/>
    <w:rsid w:val="008F5318"/>
    <w:rsid w:val="00900DBC"/>
    <w:rsid w:val="00904D9B"/>
    <w:rsid w:val="00913BDB"/>
    <w:rsid w:val="00963D8D"/>
    <w:rsid w:val="00985E09"/>
    <w:rsid w:val="00990A5E"/>
    <w:rsid w:val="009919AA"/>
    <w:rsid w:val="0099565D"/>
    <w:rsid w:val="00995E4B"/>
    <w:rsid w:val="009972C7"/>
    <w:rsid w:val="009B5D9B"/>
    <w:rsid w:val="009D62D1"/>
    <w:rsid w:val="009F3E8E"/>
    <w:rsid w:val="00A11484"/>
    <w:rsid w:val="00A15F88"/>
    <w:rsid w:val="00A2006D"/>
    <w:rsid w:val="00A20DD0"/>
    <w:rsid w:val="00A263E4"/>
    <w:rsid w:val="00A52681"/>
    <w:rsid w:val="00A601FF"/>
    <w:rsid w:val="00A61D1C"/>
    <w:rsid w:val="00A8421E"/>
    <w:rsid w:val="00A9150A"/>
    <w:rsid w:val="00A964AC"/>
    <w:rsid w:val="00AB458E"/>
    <w:rsid w:val="00AB4F2C"/>
    <w:rsid w:val="00AB4F3D"/>
    <w:rsid w:val="00AB7018"/>
    <w:rsid w:val="00AC7E79"/>
    <w:rsid w:val="00AF1F92"/>
    <w:rsid w:val="00AF60CC"/>
    <w:rsid w:val="00B01614"/>
    <w:rsid w:val="00B10A54"/>
    <w:rsid w:val="00B22106"/>
    <w:rsid w:val="00B2792F"/>
    <w:rsid w:val="00B45D45"/>
    <w:rsid w:val="00B51053"/>
    <w:rsid w:val="00B630A7"/>
    <w:rsid w:val="00B70BF9"/>
    <w:rsid w:val="00B90F3C"/>
    <w:rsid w:val="00B95D79"/>
    <w:rsid w:val="00BB28E2"/>
    <w:rsid w:val="00BB3403"/>
    <w:rsid w:val="00BC0C1D"/>
    <w:rsid w:val="00BC1F5E"/>
    <w:rsid w:val="00BC3375"/>
    <w:rsid w:val="00BC6BBB"/>
    <w:rsid w:val="00BD2E1C"/>
    <w:rsid w:val="00BE4282"/>
    <w:rsid w:val="00BE60A0"/>
    <w:rsid w:val="00BF40E2"/>
    <w:rsid w:val="00C3735F"/>
    <w:rsid w:val="00C634BA"/>
    <w:rsid w:val="00C81010"/>
    <w:rsid w:val="00C97FA6"/>
    <w:rsid w:val="00CC7E50"/>
    <w:rsid w:val="00CE4413"/>
    <w:rsid w:val="00CF2086"/>
    <w:rsid w:val="00D07953"/>
    <w:rsid w:val="00D22563"/>
    <w:rsid w:val="00D32B5B"/>
    <w:rsid w:val="00D43EAA"/>
    <w:rsid w:val="00D64B95"/>
    <w:rsid w:val="00D70241"/>
    <w:rsid w:val="00D76679"/>
    <w:rsid w:val="00D83639"/>
    <w:rsid w:val="00D903DE"/>
    <w:rsid w:val="00DB2AD9"/>
    <w:rsid w:val="00DB757E"/>
    <w:rsid w:val="00DD16AD"/>
    <w:rsid w:val="00DD6F7A"/>
    <w:rsid w:val="00DF713C"/>
    <w:rsid w:val="00E0233E"/>
    <w:rsid w:val="00E140AF"/>
    <w:rsid w:val="00E27FFE"/>
    <w:rsid w:val="00E35A32"/>
    <w:rsid w:val="00E4098D"/>
    <w:rsid w:val="00E73650"/>
    <w:rsid w:val="00E75A00"/>
    <w:rsid w:val="00E93528"/>
    <w:rsid w:val="00EC0AA6"/>
    <w:rsid w:val="00EC3CAA"/>
    <w:rsid w:val="00EE2D77"/>
    <w:rsid w:val="00F159A4"/>
    <w:rsid w:val="00F16E1C"/>
    <w:rsid w:val="00F27093"/>
    <w:rsid w:val="00F64EC0"/>
    <w:rsid w:val="00F83A8B"/>
    <w:rsid w:val="00F925DC"/>
    <w:rsid w:val="00F9514F"/>
    <w:rsid w:val="00F97954"/>
    <w:rsid w:val="00FA69A2"/>
    <w:rsid w:val="00FB0F7D"/>
    <w:rsid w:val="00FB14D1"/>
    <w:rsid w:val="00FE1730"/>
    <w:rsid w:val="2F1937F4"/>
    <w:rsid w:val="60312D09"/>
    <w:rsid w:val="63B24CE4"/>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9A2CC"/>
  <w15:docId w15:val="{1174094D-DC7B-4529-98E9-5608E77B8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unhideWhenUsed/>
    <w:pPr>
      <w:suppressAutoHyphens/>
      <w:spacing w:after="0" w:line="240" w:lineRule="auto"/>
    </w:pPr>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qFormat/>
    <w:pPr>
      <w:suppressAutoHyphens w:val="0"/>
      <w:spacing w:after="160"/>
    </w:pPr>
    <w:rPr>
      <w:rFonts w:asciiTheme="minorHAnsi" w:eastAsiaTheme="minorHAnsi" w:hAnsiTheme="minorHAnsi" w:cstheme="minorBidi"/>
      <w:b/>
      <w:bCs/>
      <w:lang w:eastAsia="en-US"/>
    </w:rPr>
  </w:style>
  <w:style w:type="paragraph" w:styleId="Stopka">
    <w:name w:val="footer"/>
    <w:basedOn w:val="Normalny"/>
    <w:link w:val="StopkaZnak"/>
    <w:uiPriority w:val="99"/>
    <w:unhideWhenUsed/>
    <w:pPr>
      <w:tabs>
        <w:tab w:val="center" w:pos="4536"/>
        <w:tab w:val="right" w:pos="9072"/>
      </w:tabs>
      <w:suppressAutoHyphens/>
      <w:spacing w:after="0" w:line="240" w:lineRule="auto"/>
    </w:pPr>
    <w:rPr>
      <w:rFonts w:ascii="Times New Roman" w:eastAsia="Times New Roman" w:hAnsi="Times New Roman" w:cs="Times New Roman"/>
      <w:sz w:val="20"/>
      <w:szCs w:val="20"/>
      <w:lang w:eastAsia="ar-SA"/>
    </w:rPr>
  </w:style>
  <w:style w:type="character" w:styleId="Odwoaniedokomentarza">
    <w:name w:val="annotation reference"/>
    <w:semiHidden/>
    <w:unhideWhenUsed/>
    <w:rPr>
      <w:sz w:val="16"/>
      <w:szCs w:val="16"/>
    </w:rPr>
  </w:style>
  <w:style w:type="table" w:styleId="Tabela-Siatka">
    <w:name w:val="Table Grid"/>
    <w:basedOn w:val="Standardowy"/>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qFormat/>
    <w:rPr>
      <w:rFonts w:ascii="Times New Roman" w:eastAsia="Times New Roman" w:hAnsi="Times New Roman" w:cs="Times New Roman"/>
      <w:sz w:val="20"/>
      <w:szCs w:val="20"/>
      <w:lang w:eastAsia="ar-SA"/>
    </w:rPr>
  </w:style>
  <w:style w:type="character" w:customStyle="1" w:styleId="TekstdymkaZnak">
    <w:name w:val="Tekst dymka Znak"/>
    <w:basedOn w:val="Domylnaczcionkaakapitu"/>
    <w:link w:val="Tekstdymka"/>
    <w:uiPriority w:val="99"/>
    <w:semiHidden/>
    <w:qFormat/>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pPr>
      <w:ind w:left="720"/>
      <w:contextualSpacing/>
    </w:pPr>
  </w:style>
  <w:style w:type="paragraph" w:customStyle="1" w:styleId="Default">
    <w:name w:val="Default"/>
    <w:pPr>
      <w:autoSpaceDE w:val="0"/>
      <w:autoSpaceDN w:val="0"/>
      <w:adjustRightInd w:val="0"/>
    </w:pPr>
    <w:rPr>
      <w:rFonts w:ascii="Arial" w:hAnsi="Arial" w:cs="Arial"/>
      <w:color w:val="000000"/>
      <w:sz w:val="24"/>
      <w:szCs w:val="24"/>
      <w:lang w:eastAsia="en-US"/>
    </w:rPr>
  </w:style>
  <w:style w:type="paragraph" w:customStyle="1" w:styleId="msolistparagraph0">
    <w:name w:val="msolistparagraph"/>
    <w:basedOn w:val="Normalny"/>
    <w:qFormat/>
    <w:pPr>
      <w:ind w:left="720"/>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9349403">
      <w:bodyDiv w:val="1"/>
      <w:marLeft w:val="0"/>
      <w:marRight w:val="0"/>
      <w:marTop w:val="0"/>
      <w:marBottom w:val="0"/>
      <w:divBdr>
        <w:top w:val="none" w:sz="0" w:space="0" w:color="auto"/>
        <w:left w:val="none" w:sz="0" w:space="0" w:color="auto"/>
        <w:bottom w:val="none" w:sz="0" w:space="0" w:color="auto"/>
        <w:right w:val="none" w:sz="0" w:space="0" w:color="auto"/>
      </w:divBdr>
    </w:div>
    <w:div w:id="1774126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2F1684-31B5-49FC-9C5C-629CDE722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5121</Words>
  <Characters>30727</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Jędrzej Górski</dc:creator>
  <cp:lastModifiedBy>Piotr Okapiec</cp:lastModifiedBy>
  <cp:revision>10</cp:revision>
  <cp:lastPrinted>2020-09-21T09:43:00Z</cp:lastPrinted>
  <dcterms:created xsi:type="dcterms:W3CDTF">2021-12-16T09:56:00Z</dcterms:created>
  <dcterms:modified xsi:type="dcterms:W3CDTF">2022-01-04T07:29:00Z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1045-11.2.0.9739</vt:lpwstr>
  </property>
</Properties>
</file>